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034A2798" w:rsidR="0024279E" w:rsidRPr="004114C1"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bookmarkStart w:id="0" w:name="_Hlk125029791"/>
      <w:r w:rsidRPr="00B86104">
        <w:rPr>
          <w:b/>
          <w:sz w:val="32"/>
          <w:szCs w:val="32"/>
          <w:lang w:val="el-GR"/>
        </w:rPr>
        <w:t>«</w:t>
      </w:r>
      <w:r w:rsidR="008063A1" w:rsidRPr="008063A1">
        <w:rPr>
          <w:b/>
          <w:sz w:val="32"/>
          <w:szCs w:val="32"/>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w:t>
      </w:r>
      <w:bookmarkStart w:id="1" w:name="_Hlk126503384"/>
      <w:r w:rsidR="008063A1" w:rsidRPr="008063A1">
        <w:rPr>
          <w:b/>
          <w:sz w:val="32"/>
          <w:szCs w:val="32"/>
          <w:lang w:val="el-GR"/>
        </w:rPr>
        <w:t xml:space="preserve">για τις ανάγκες του Προγράμματος </w:t>
      </w:r>
      <w:bookmarkStart w:id="2" w:name="_Hlk106713046"/>
      <w:bookmarkEnd w:id="0"/>
      <w:bookmarkEnd w:id="1"/>
      <w:r w:rsidR="004114C1" w:rsidRPr="002B4677">
        <w:rPr>
          <w:b/>
          <w:sz w:val="32"/>
          <w:szCs w:val="32"/>
          <w:lang w:val="el-GR"/>
        </w:rPr>
        <w:t>«Υποστηρικτικά μέτρα των νέων ηλικίας δεκαοκτώ (18) και δεκαεννέα (19) ετών»</w:t>
      </w:r>
      <w:bookmarkEnd w:id="2"/>
      <w:r w:rsidR="004114C1" w:rsidRPr="002B4677">
        <w:rPr>
          <w:b/>
          <w:sz w:val="32"/>
          <w:szCs w:val="32"/>
          <w:lang w:val="el-GR"/>
        </w:rPr>
        <w:t>(“Youth Pass”)»</w:t>
      </w:r>
      <w:r w:rsidR="005A59F0">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CC717E" w14:paraId="0BCC5B53" w14:textId="77777777" w:rsidTr="00EF0725">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4B0202DB" w:rsidR="001F455A" w:rsidRPr="00274473" w:rsidRDefault="001F455A" w:rsidP="00994167">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D86293">
              <w:rPr>
                <w:rFonts w:cs="Tahoma"/>
                <w:sz w:val="22"/>
                <w:szCs w:val="22"/>
              </w:rPr>
              <w:t>€</w:t>
            </w:r>
            <w:r w:rsidR="008063A1" w:rsidRPr="008063A1">
              <w:rPr>
                <w:rFonts w:cs="Tahoma"/>
                <w:sz w:val="22"/>
                <w:szCs w:val="22"/>
              </w:rPr>
              <w:t>6</w:t>
            </w:r>
            <w:r w:rsidR="004114C1">
              <w:rPr>
                <w:rFonts w:cs="Tahoma"/>
                <w:sz w:val="22"/>
                <w:szCs w:val="22"/>
              </w:rPr>
              <w:t>5</w:t>
            </w:r>
            <w:r w:rsidR="00D70DF4">
              <w:rPr>
                <w:rFonts w:cs="Tahoma"/>
                <w:sz w:val="22"/>
                <w:szCs w:val="22"/>
              </w:rPr>
              <w:t>.</w:t>
            </w:r>
            <w:r w:rsidR="004114C1">
              <w:rPr>
                <w:rFonts w:cs="Tahoma"/>
                <w:sz w:val="22"/>
                <w:szCs w:val="22"/>
              </w:rPr>
              <w:t>00</w:t>
            </w:r>
            <w:r w:rsidR="00D86293" w:rsidRPr="00D86293">
              <w:rPr>
                <w:rFonts w:cs="Tahoma"/>
                <w:sz w:val="22"/>
                <w:szCs w:val="22"/>
              </w:rPr>
              <w:t>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 προϋπολογισμός με ΦΠΑ: </w:t>
            </w:r>
            <w:r w:rsidR="00D86293" w:rsidRPr="00D86293">
              <w:rPr>
                <w:rFonts w:cs="Tahoma"/>
                <w:sz w:val="22"/>
                <w:szCs w:val="22"/>
              </w:rPr>
              <w:t>€</w:t>
            </w:r>
            <w:r w:rsidR="004114C1">
              <w:rPr>
                <w:rFonts w:cs="Tahoma"/>
                <w:sz w:val="22"/>
                <w:szCs w:val="22"/>
              </w:rPr>
              <w:t>80</w:t>
            </w:r>
            <w:r w:rsidR="00D70DF4">
              <w:rPr>
                <w:rFonts w:cs="Tahoma"/>
                <w:sz w:val="22"/>
                <w:szCs w:val="22"/>
              </w:rPr>
              <w:t>.</w:t>
            </w:r>
            <w:r w:rsidR="004114C1">
              <w:rPr>
                <w:rFonts w:cs="Tahoma"/>
                <w:sz w:val="22"/>
                <w:szCs w:val="22"/>
              </w:rPr>
              <w:t>60</w:t>
            </w:r>
            <w:r w:rsidR="00C622A6">
              <w:rPr>
                <w:rFonts w:cs="Tahoma"/>
                <w:sz w:val="22"/>
                <w:szCs w:val="22"/>
              </w:rPr>
              <w:t>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8063A1" w:rsidRPr="008063A1">
              <w:rPr>
                <w:rFonts w:cs="Tahoma"/>
                <w:sz w:val="22"/>
                <w:szCs w:val="22"/>
              </w:rPr>
              <w:t>1</w:t>
            </w:r>
            <w:r w:rsidR="004114C1">
              <w:rPr>
                <w:rFonts w:cs="Tahoma"/>
                <w:sz w:val="22"/>
                <w:szCs w:val="22"/>
              </w:rPr>
              <w:t>5</w:t>
            </w:r>
            <w:r w:rsidR="00D70DF4">
              <w:rPr>
                <w:rFonts w:cs="Tahoma"/>
                <w:sz w:val="22"/>
                <w:szCs w:val="22"/>
              </w:rPr>
              <w:t>.</w:t>
            </w:r>
            <w:r w:rsidR="004114C1">
              <w:rPr>
                <w:rFonts w:cs="Tahoma"/>
                <w:sz w:val="22"/>
                <w:szCs w:val="22"/>
              </w:rPr>
              <w:t>60</w:t>
            </w:r>
            <w:r w:rsidR="00C622A6">
              <w:rPr>
                <w:rFonts w:cs="Tahoma"/>
                <w:sz w:val="22"/>
                <w:szCs w:val="22"/>
              </w:rPr>
              <w:t>0</w:t>
            </w:r>
            <w:r w:rsidR="00D70DF4">
              <w:rPr>
                <w:rFonts w:cs="Tahoma"/>
                <w:sz w:val="22"/>
                <w:szCs w:val="22"/>
              </w:rPr>
              <w:t>,</w:t>
            </w:r>
            <w:r w:rsidR="00D86293" w:rsidRPr="00D86293">
              <w:rPr>
                <w:rFonts w:cs="Tahoma"/>
                <w:sz w:val="22"/>
                <w:szCs w:val="22"/>
              </w:rPr>
              <w:t>00</w:t>
            </w:r>
          </w:p>
        </w:tc>
      </w:tr>
      <w:tr w:rsidR="00C622A6" w:rsidRPr="00CC717E" w14:paraId="35B1EA53" w14:textId="77777777" w:rsidTr="00EF0725">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3440D180" w14:textId="6F6B7497" w:rsidR="00C622A6" w:rsidRPr="00CA2394" w:rsidRDefault="00CA2394" w:rsidP="00994167">
            <w:pPr>
              <w:suppressAutoHyphens w:val="0"/>
              <w:spacing w:after="91" w:line="236" w:lineRule="auto"/>
              <w:rPr>
                <w:lang w:val="el-GR"/>
              </w:rPr>
            </w:pPr>
            <w:r w:rsidRPr="00CA2394">
              <w:rPr>
                <w:lang w:val="el-GR"/>
              </w:rPr>
              <w:t>72000000-5</w:t>
            </w:r>
            <w:r w:rsidR="00C622A6" w:rsidRPr="007231E8">
              <w:rPr>
                <w:lang w:val="el-GR"/>
              </w:rPr>
              <w:t xml:space="preserve">- </w:t>
            </w:r>
            <w:r w:rsidRPr="00CA2394">
              <w:rPr>
                <w:lang w:val="el-GR"/>
              </w:rPr>
              <w:t>Υπηρεσίες τεχνολογίας των πληροφοριών: παροχή συμβουλών, ανάπτυξη λογισμικού, Διαδίκτυο και υποστήριξη</w:t>
            </w:r>
          </w:p>
        </w:tc>
      </w:tr>
      <w:tr w:rsidR="0024279E" w:rsidRPr="00CC717E" w14:paraId="5035F07E" w14:textId="77777777" w:rsidTr="00EF0725">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1ED3570A" w14:textId="77777777" w:rsidTr="00EF0725">
        <w:tc>
          <w:tcPr>
            <w:tcW w:w="2830" w:type="dxa"/>
            <w:shd w:val="clear" w:color="auto" w:fill="auto"/>
            <w:vAlign w:val="center"/>
          </w:tcPr>
          <w:p w14:paraId="4057F07C"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69C69321" w:rsidR="0024279E" w:rsidRPr="00603221" w:rsidDel="005977E7" w:rsidRDefault="00930872" w:rsidP="00C82832">
            <w:pPr>
              <w:autoSpaceDE w:val="0"/>
              <w:autoSpaceDN w:val="0"/>
              <w:adjustRightInd w:val="0"/>
              <w:spacing w:before="120" w:after="0"/>
              <w:jc w:val="left"/>
              <w:rPr>
                <w:b/>
                <w:color w:val="000000"/>
              </w:rPr>
            </w:pPr>
            <w:r w:rsidRPr="00915C4F">
              <w:rPr>
                <w:b/>
                <w:color w:val="000000"/>
                <w:lang w:val="el-GR"/>
              </w:rPr>
              <w:t>25</w:t>
            </w:r>
            <w:r w:rsidR="0024279E" w:rsidRPr="00915C4F">
              <w:rPr>
                <w:b/>
                <w:color w:val="000000"/>
                <w:lang w:val="el-GR"/>
              </w:rPr>
              <w:t>-</w:t>
            </w:r>
            <w:r w:rsidRPr="00915C4F">
              <w:rPr>
                <w:b/>
                <w:color w:val="000000"/>
                <w:lang w:val="el-GR"/>
              </w:rPr>
              <w:t>10</w:t>
            </w:r>
            <w:r w:rsidR="0024279E" w:rsidRPr="00915C4F">
              <w:rPr>
                <w:b/>
                <w:color w:val="000000"/>
                <w:lang w:val="el-GR"/>
              </w:rPr>
              <w:t>-20</w:t>
            </w:r>
            <w:r w:rsidR="00C82832" w:rsidRPr="00915C4F">
              <w:rPr>
                <w:b/>
                <w:color w:val="000000"/>
                <w:lang w:val="el-GR"/>
              </w:rPr>
              <w:t>2</w:t>
            </w:r>
            <w:r w:rsidRPr="00915C4F">
              <w:rPr>
                <w:b/>
                <w:color w:val="000000"/>
                <w:lang w:val="el-GR"/>
              </w:rPr>
              <w:t>3</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7145D956" w:rsidR="00C82832" w:rsidRPr="00603221" w:rsidDel="005977E7" w:rsidRDefault="00E832AF" w:rsidP="00C82832">
            <w:pPr>
              <w:autoSpaceDE w:val="0"/>
              <w:autoSpaceDN w:val="0"/>
              <w:adjustRightInd w:val="0"/>
              <w:spacing w:before="120" w:after="0"/>
              <w:rPr>
                <w:b/>
                <w:color w:val="000000"/>
                <w:highlight w:val="yellow"/>
              </w:rPr>
            </w:pPr>
            <w:r w:rsidRPr="00A37C5E">
              <w:rPr>
                <w:b/>
                <w:color w:val="000000"/>
                <w:lang w:val="el-GR"/>
              </w:rPr>
              <w:t>0</w:t>
            </w:r>
            <w:r w:rsidR="00434535">
              <w:rPr>
                <w:b/>
                <w:color w:val="000000"/>
                <w:lang w:val="en-US"/>
              </w:rPr>
              <w:t>9</w:t>
            </w:r>
            <w:r w:rsidR="00C82832" w:rsidRPr="00A37C5E">
              <w:rPr>
                <w:b/>
                <w:color w:val="000000"/>
                <w:lang w:val="el-GR"/>
              </w:rPr>
              <w:t>-</w:t>
            </w:r>
            <w:r w:rsidRPr="00A37C5E">
              <w:rPr>
                <w:b/>
                <w:color w:val="000000"/>
                <w:lang w:val="el-GR"/>
              </w:rPr>
              <w:t>10</w:t>
            </w:r>
            <w:r w:rsidR="00C82832" w:rsidRPr="00A37C5E">
              <w:rPr>
                <w:b/>
                <w:color w:val="000000"/>
                <w:lang w:val="el-GR"/>
              </w:rPr>
              <w:t>-202</w:t>
            </w:r>
            <w:r w:rsidRPr="00A37C5E">
              <w:rPr>
                <w:b/>
                <w:color w:val="000000"/>
                <w:lang w:val="el-GR"/>
              </w:rPr>
              <w:t>3</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23AA42AB" w:rsidR="00C82832" w:rsidRPr="00603221" w:rsidDel="005977E7" w:rsidRDefault="00434535" w:rsidP="00C82832">
            <w:pPr>
              <w:autoSpaceDE w:val="0"/>
              <w:autoSpaceDN w:val="0"/>
              <w:adjustRightInd w:val="0"/>
              <w:spacing w:before="120" w:after="0"/>
              <w:rPr>
                <w:b/>
                <w:color w:val="000000"/>
                <w:highlight w:val="yellow"/>
              </w:rPr>
            </w:pPr>
            <w:r>
              <w:rPr>
                <w:b/>
                <w:color w:val="000000"/>
                <w:lang w:val="en-US"/>
              </w:rPr>
              <w:t>09</w:t>
            </w:r>
            <w:r w:rsidR="00BD1E83" w:rsidRPr="00A37C5E">
              <w:rPr>
                <w:b/>
                <w:color w:val="000000"/>
                <w:lang w:val="el-GR"/>
              </w:rPr>
              <w:t>-10-2023</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38158E22" w:rsidR="00C82832" w:rsidRPr="00603221" w:rsidRDefault="00434535" w:rsidP="00C82832">
            <w:pPr>
              <w:autoSpaceDE w:val="0"/>
              <w:autoSpaceDN w:val="0"/>
              <w:adjustRightInd w:val="0"/>
              <w:spacing w:before="120" w:after="0"/>
              <w:rPr>
                <w:b/>
                <w:highlight w:val="magenta"/>
                <w:lang w:val="el-GR"/>
              </w:rPr>
            </w:pPr>
            <w:r>
              <w:rPr>
                <w:b/>
                <w:color w:val="000000"/>
                <w:lang w:val="en-US"/>
              </w:rPr>
              <w:t>09</w:t>
            </w:r>
            <w:r w:rsidR="00BD1E83" w:rsidRPr="00A37C5E">
              <w:rPr>
                <w:b/>
                <w:color w:val="000000"/>
                <w:lang w:val="el-GR"/>
              </w:rPr>
              <w:t>-10-2023</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3" w:name="_Toc375058496"/>
      <w:bookmarkStart w:id="4" w:name="_Toc418166314"/>
      <w:bookmarkStart w:id="5" w:name="_Toc97194254"/>
      <w:bookmarkStart w:id="6" w:name="_Toc97194401"/>
      <w:r w:rsidRPr="00FE037B">
        <w:rPr>
          <w:rFonts w:ascii="Tahoma" w:hAnsi="Tahoma" w:cs="Tahoma"/>
          <w:sz w:val="22"/>
          <w:szCs w:val="22"/>
        </w:rPr>
        <w:lastRenderedPageBreak/>
        <w:t>ΓΕΝΙΚΕΣ ΠΛΗΡΟΦΟΡΙΕΣ</w:t>
      </w:r>
      <w:bookmarkEnd w:id="3"/>
      <w:bookmarkEnd w:id="4"/>
      <w:bookmarkEnd w:id="5"/>
      <w:bookmarkEnd w:id="6"/>
    </w:p>
    <w:tbl>
      <w:tblPr>
        <w:tblpPr w:leftFromText="180" w:rightFromText="180" w:vertAnchor="text" w:tblpY="1"/>
        <w:tblOverlap w:val="neve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FC7B6B">
        <w:trPr>
          <w:tblHeader/>
        </w:trPr>
        <w:tc>
          <w:tcPr>
            <w:tcW w:w="9855" w:type="dxa"/>
            <w:gridSpan w:val="2"/>
            <w:shd w:val="clear" w:color="auto" w:fill="E0E0E0"/>
            <w:vAlign w:val="center"/>
          </w:tcPr>
          <w:p w14:paraId="213160EF" w14:textId="77777777" w:rsidR="0024279E" w:rsidRPr="00A81D32" w:rsidRDefault="0024279E" w:rsidP="00FC7B6B">
            <w:pPr>
              <w:rPr>
                <w:b/>
                <w:bCs/>
                <w:lang w:val="el-GR"/>
              </w:rPr>
            </w:pPr>
            <w:bookmarkStart w:id="7" w:name="_Toc375058497"/>
            <w:bookmarkStart w:id="8" w:name="_Toc418166315"/>
            <w:bookmarkStart w:id="9" w:name="_Toc97194255"/>
            <w:bookmarkStart w:id="10" w:name="_Toc97194402"/>
            <w:r w:rsidRPr="00A81D32">
              <w:rPr>
                <w:b/>
                <w:bCs/>
                <w:lang w:val="el-GR"/>
              </w:rPr>
              <w:t>Συνοπτικά στοιχεία Έργου</w:t>
            </w:r>
            <w:bookmarkEnd w:id="7"/>
            <w:bookmarkEnd w:id="8"/>
            <w:bookmarkEnd w:id="9"/>
            <w:bookmarkEnd w:id="10"/>
          </w:p>
        </w:tc>
      </w:tr>
      <w:tr w:rsidR="0024279E" w:rsidRPr="00CC717E" w14:paraId="1C99A434" w14:textId="77777777" w:rsidTr="00FC7B6B">
        <w:tc>
          <w:tcPr>
            <w:tcW w:w="3708" w:type="dxa"/>
            <w:vAlign w:val="center"/>
          </w:tcPr>
          <w:p w14:paraId="5395A867" w14:textId="77777777" w:rsidR="0024279E" w:rsidRPr="00603221" w:rsidRDefault="0024279E" w:rsidP="00FC7B6B">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4030829A" w:rsidR="0024279E" w:rsidRPr="008063A1" w:rsidRDefault="004114C1" w:rsidP="004114C1">
            <w:pPr>
              <w:pStyle w:val="TabletextChar"/>
              <w:pBdr>
                <w:bottom w:val="single" w:sz="4" w:space="1" w:color="auto"/>
              </w:pBdr>
              <w:rPr>
                <w:rFonts w:cs="Tahoma"/>
                <w:b/>
                <w:sz w:val="22"/>
                <w:szCs w:val="22"/>
              </w:rPr>
            </w:pPr>
            <w:r w:rsidRPr="004114C1">
              <w:rPr>
                <w:rFonts w:cs="Tahoma"/>
                <w:b/>
                <w:sz w:val="22"/>
                <w:szCs w:val="22"/>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«Υποστηρικτικά μέτρα των νέων ηλικίας δεκαοκτώ (18) και δεκαεννέα (19) ετών»(“Youth Pass”)»»</w:t>
            </w:r>
          </w:p>
        </w:tc>
      </w:tr>
      <w:tr w:rsidR="0024279E" w:rsidRPr="00317788" w14:paraId="46881B27" w14:textId="77777777" w:rsidTr="00FC7B6B">
        <w:tc>
          <w:tcPr>
            <w:tcW w:w="3708" w:type="dxa"/>
            <w:vAlign w:val="center"/>
          </w:tcPr>
          <w:p w14:paraId="4D3D1D01" w14:textId="77777777" w:rsidR="0024279E" w:rsidRPr="00603221" w:rsidRDefault="0024279E" w:rsidP="00FC7B6B">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FC7B6B">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FC7B6B">
        <w:tc>
          <w:tcPr>
            <w:tcW w:w="3708" w:type="dxa"/>
            <w:vAlign w:val="center"/>
          </w:tcPr>
          <w:p w14:paraId="6E86843A" w14:textId="77777777" w:rsidR="004B24A7" w:rsidRPr="00603221" w:rsidRDefault="004B24A7" w:rsidP="00FC7B6B">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FC7B6B">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00FC7B6B">
        <w:tc>
          <w:tcPr>
            <w:tcW w:w="3708" w:type="dxa"/>
            <w:vAlign w:val="center"/>
          </w:tcPr>
          <w:p w14:paraId="0E11A93B" w14:textId="77777777" w:rsidR="004B24A7" w:rsidRPr="00603221" w:rsidRDefault="004B24A7" w:rsidP="00FC7B6B">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FC7B6B">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7DCF025" w14:textId="77777777" w:rsidTr="00FC7B6B">
        <w:tc>
          <w:tcPr>
            <w:tcW w:w="3708" w:type="dxa"/>
            <w:vAlign w:val="center"/>
          </w:tcPr>
          <w:p w14:paraId="10EE5F74" w14:textId="77777777" w:rsidR="004B24A7" w:rsidRPr="00603221" w:rsidRDefault="004B24A7" w:rsidP="00FC7B6B">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FC7B6B">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00FC7B6B">
        <w:tc>
          <w:tcPr>
            <w:tcW w:w="3708" w:type="dxa"/>
            <w:vAlign w:val="center"/>
          </w:tcPr>
          <w:p w14:paraId="11F58805" w14:textId="77777777" w:rsidR="004B24A7" w:rsidRPr="00603221" w:rsidRDefault="004B24A7" w:rsidP="00FC7B6B">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FC7B6B">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CC717E" w14:paraId="0793C63A" w14:textId="77777777" w:rsidTr="00FC7B6B">
        <w:tc>
          <w:tcPr>
            <w:tcW w:w="3708" w:type="dxa"/>
            <w:vAlign w:val="center"/>
          </w:tcPr>
          <w:p w14:paraId="2F2DF21E" w14:textId="77777777" w:rsidR="00E049A1" w:rsidRPr="00603221" w:rsidRDefault="00E049A1" w:rsidP="00FC7B6B">
            <w:pPr>
              <w:pStyle w:val="TabletextChar"/>
              <w:rPr>
                <w:rFonts w:cs="Tahoma"/>
                <w:b/>
                <w:sz w:val="22"/>
                <w:szCs w:val="22"/>
              </w:rPr>
            </w:pPr>
            <w:r w:rsidRPr="00603221">
              <w:rPr>
                <w:rFonts w:cs="Tahoma"/>
                <w:b/>
                <w:sz w:val="22"/>
                <w:szCs w:val="22"/>
              </w:rPr>
              <w:t>ΕΙΔΟΣ ΣΥΜΒΑΣΗΣ</w:t>
            </w:r>
          </w:p>
        </w:tc>
        <w:tc>
          <w:tcPr>
            <w:tcW w:w="6147" w:type="dxa"/>
          </w:tcPr>
          <w:p w14:paraId="10AE3E2C" w14:textId="6EB5E14B" w:rsidR="00E049A1" w:rsidRPr="00E35BBF" w:rsidRDefault="00B5375C" w:rsidP="00FC7B6B">
            <w:pPr>
              <w:rPr>
                <w:rFonts w:cstheme="minorHAnsi"/>
                <w:lang w:val="el-GR"/>
              </w:rPr>
            </w:pPr>
            <w:r w:rsidRPr="00B5375C">
              <w:rPr>
                <w:lang w:val="el-GR"/>
              </w:rPr>
              <w:t>72000000-5</w:t>
            </w:r>
            <w:r w:rsidR="00E049A1" w:rsidRPr="007231E8">
              <w:rPr>
                <w:lang w:val="el-GR"/>
              </w:rPr>
              <w:t xml:space="preserve"> - </w:t>
            </w:r>
            <w:r w:rsidRPr="00E35BBF">
              <w:rPr>
                <w:lang w:val="el-GR"/>
              </w:rPr>
              <w:t xml:space="preserve"> </w:t>
            </w:r>
            <w:r w:rsidRPr="00B5375C">
              <w:rPr>
                <w:lang w:val="el-GR"/>
              </w:rPr>
              <w:t>Υπηρεσίες τεχνολογίας των πληροφοριών: παροχή συμβουλών, ανάπτυξη λογισμικού, Διαδίκτυο και υποστήριξη</w:t>
            </w:r>
          </w:p>
        </w:tc>
      </w:tr>
      <w:tr w:rsidR="004B24A7" w:rsidRPr="00CC717E" w14:paraId="57505348" w14:textId="77777777" w:rsidTr="00FC7B6B">
        <w:tc>
          <w:tcPr>
            <w:tcW w:w="3708" w:type="dxa"/>
            <w:vAlign w:val="center"/>
          </w:tcPr>
          <w:p w14:paraId="4B2840F0" w14:textId="77777777" w:rsidR="004B24A7" w:rsidRPr="00603221" w:rsidRDefault="004B24A7" w:rsidP="00FC7B6B">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FC7B6B">
            <w:pPr>
              <w:pStyle w:val="TabletextChar"/>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8063A1" w:rsidRPr="00CC717E" w14:paraId="118555D2" w14:textId="77777777" w:rsidTr="00FC7B6B">
        <w:tc>
          <w:tcPr>
            <w:tcW w:w="3708" w:type="dxa"/>
            <w:vAlign w:val="center"/>
          </w:tcPr>
          <w:p w14:paraId="3F97C59A" w14:textId="72F43010" w:rsidR="008063A1" w:rsidRPr="00603221" w:rsidRDefault="008063A1" w:rsidP="00FC7B6B">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5290DC67" w:rsidR="008063A1" w:rsidRPr="00603221" w:rsidRDefault="004114C1" w:rsidP="00FC7B6B">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sidRPr="008063A1">
              <w:rPr>
                <w:rFonts w:cs="Tahoma"/>
                <w:sz w:val="22"/>
                <w:szCs w:val="22"/>
              </w:rPr>
              <w:t>6</w:t>
            </w:r>
            <w:r>
              <w:rPr>
                <w:rFonts w:cs="Tahoma"/>
                <w:sz w:val="22"/>
                <w:szCs w:val="22"/>
              </w:rPr>
              <w:t>5.00</w:t>
            </w:r>
            <w:r w:rsidRPr="00D86293">
              <w:rPr>
                <w:rFonts w:cs="Tahoma"/>
                <w:sz w:val="22"/>
                <w:szCs w:val="22"/>
              </w:rPr>
              <w:t>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w:t>
            </w:r>
            <w:r>
              <w:rPr>
                <w:rFonts w:cs="Tahoma"/>
                <w:sz w:val="22"/>
                <w:szCs w:val="22"/>
              </w:rPr>
              <w:t>80.600,</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sidRPr="008063A1">
              <w:rPr>
                <w:rFonts w:cs="Tahoma"/>
                <w:sz w:val="22"/>
                <w:szCs w:val="22"/>
              </w:rPr>
              <w:t>1</w:t>
            </w:r>
            <w:r>
              <w:rPr>
                <w:rFonts w:cs="Tahoma"/>
                <w:sz w:val="22"/>
                <w:szCs w:val="22"/>
              </w:rPr>
              <w:t>5.600,</w:t>
            </w:r>
            <w:r w:rsidRPr="00D86293">
              <w:rPr>
                <w:rFonts w:cs="Tahoma"/>
                <w:sz w:val="22"/>
                <w:szCs w:val="22"/>
              </w:rPr>
              <w:t>00</w:t>
            </w:r>
          </w:p>
        </w:tc>
      </w:tr>
      <w:tr w:rsidR="004B24A7" w:rsidRPr="00CC717E" w14:paraId="38877388" w14:textId="77777777" w:rsidTr="00CA2394">
        <w:tc>
          <w:tcPr>
            <w:tcW w:w="3708" w:type="dxa"/>
            <w:vAlign w:val="center"/>
          </w:tcPr>
          <w:p w14:paraId="433A0B87" w14:textId="77777777" w:rsidR="004B24A7" w:rsidRPr="00603221" w:rsidRDefault="004B24A7" w:rsidP="00FC7B6B">
            <w:pPr>
              <w:pStyle w:val="TabletextChar"/>
              <w:rPr>
                <w:rFonts w:cs="Tahoma"/>
                <w:b/>
                <w:sz w:val="22"/>
                <w:szCs w:val="22"/>
              </w:rPr>
            </w:pPr>
            <w:r w:rsidRPr="00603221">
              <w:rPr>
                <w:rFonts w:cs="Tahoma"/>
                <w:b/>
                <w:sz w:val="22"/>
                <w:szCs w:val="22"/>
              </w:rPr>
              <w:t>ΧΡΗΜΑΤΟΔΟΤΗΣΗ ΕΡΓΟΥ</w:t>
            </w:r>
          </w:p>
        </w:tc>
        <w:tc>
          <w:tcPr>
            <w:tcW w:w="6147" w:type="dxa"/>
            <w:shd w:val="clear" w:color="auto" w:fill="auto"/>
            <w:vAlign w:val="center"/>
          </w:tcPr>
          <w:p w14:paraId="24D91F03" w14:textId="18F1F521" w:rsidR="004B24A7" w:rsidRPr="006C1888" w:rsidRDefault="00092F07" w:rsidP="00CA2394">
            <w:pPr>
              <w:pStyle w:val="TabletextChar"/>
              <w:spacing w:before="120" w:after="0" w:line="240" w:lineRule="auto"/>
              <w:jc w:val="both"/>
              <w:rPr>
                <w:highlight w:val="yellow"/>
              </w:rPr>
            </w:pPr>
            <w:r w:rsidRPr="00CA2394">
              <w:rPr>
                <w:rFonts w:cs="Tahoma"/>
                <w:sz w:val="22"/>
                <w:szCs w:val="22"/>
              </w:rPr>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tc>
      </w:tr>
      <w:tr w:rsidR="004B24A7" w:rsidRPr="00DF02B0" w14:paraId="40743E67" w14:textId="77777777" w:rsidTr="00FC7B6B">
        <w:tc>
          <w:tcPr>
            <w:tcW w:w="3708" w:type="dxa"/>
            <w:vAlign w:val="center"/>
          </w:tcPr>
          <w:p w14:paraId="3F680026" w14:textId="77777777" w:rsidR="004B24A7" w:rsidRPr="00603221" w:rsidDel="00CD2F0B" w:rsidRDefault="004B24A7" w:rsidP="00FC7B6B">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39782A52" w:rsidR="004B24A7" w:rsidRPr="00A00118" w:rsidRDefault="004B24A7" w:rsidP="00FC7B6B">
            <w:pPr>
              <w:rPr>
                <w:lang w:val="el-GR"/>
              </w:rPr>
            </w:pPr>
            <w:r w:rsidRPr="00A00118">
              <w:rPr>
                <w:lang w:val="el-GR"/>
              </w:rPr>
              <w:t xml:space="preserve"> </w:t>
            </w:r>
            <w:r w:rsidR="003F6160">
              <w:rPr>
                <w:lang w:val="el-GR"/>
              </w:rPr>
              <w:t>Δεκατρείς</w:t>
            </w:r>
            <w:r w:rsidR="003F6160" w:rsidRPr="00A00118">
              <w:rPr>
                <w:lang w:val="el-GR"/>
              </w:rPr>
              <w:t xml:space="preserve"> </w:t>
            </w:r>
            <w:r w:rsidR="00A00118" w:rsidRPr="00A00118">
              <w:rPr>
                <w:lang w:val="el-GR"/>
              </w:rPr>
              <w:t>(</w:t>
            </w:r>
            <w:r w:rsidR="003F6160">
              <w:rPr>
                <w:lang w:val="el-GR"/>
              </w:rPr>
              <w:t>13</w:t>
            </w:r>
            <w:r w:rsidR="00A00118" w:rsidRPr="00A00118">
              <w:rPr>
                <w:lang w:val="el-GR"/>
              </w:rPr>
              <w:t xml:space="preserve">) </w:t>
            </w:r>
            <w:r w:rsidRPr="00A00118">
              <w:rPr>
                <w:lang w:val="el-GR"/>
              </w:rPr>
              <w:t xml:space="preserve">μήνες </w:t>
            </w:r>
          </w:p>
        </w:tc>
      </w:tr>
      <w:tr w:rsidR="004B24A7" w:rsidRPr="00DF02B0" w14:paraId="0CEEFBF4" w14:textId="77777777" w:rsidTr="00FC7B6B">
        <w:tc>
          <w:tcPr>
            <w:tcW w:w="3708" w:type="dxa"/>
            <w:vAlign w:val="center"/>
          </w:tcPr>
          <w:p w14:paraId="468AB927" w14:textId="77777777" w:rsidR="004B24A7" w:rsidRPr="00603221" w:rsidRDefault="004B24A7" w:rsidP="00FC7B6B">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5E4383A1" w:rsidR="004B24A7" w:rsidRPr="00BD1E83" w:rsidRDefault="00BD1E83" w:rsidP="00FC7B6B">
            <w:pPr>
              <w:pStyle w:val="TabletextChar"/>
              <w:rPr>
                <w:rFonts w:cs="Tahoma"/>
                <w:b/>
                <w:sz w:val="22"/>
                <w:szCs w:val="24"/>
                <w:lang w:val="en-US"/>
              </w:rPr>
            </w:pPr>
            <w:r w:rsidRPr="00464B12">
              <w:rPr>
                <w:rFonts w:cs="Tahoma"/>
                <w:b/>
                <w:sz w:val="22"/>
                <w:szCs w:val="22"/>
              </w:rPr>
              <w:t>09</w:t>
            </w:r>
            <w:r w:rsidR="004B24A7" w:rsidRPr="00464B12">
              <w:rPr>
                <w:rFonts w:cs="Tahoma"/>
                <w:b/>
                <w:sz w:val="22"/>
                <w:szCs w:val="22"/>
              </w:rPr>
              <w:t>-</w:t>
            </w:r>
            <w:r w:rsidRPr="00464B12">
              <w:rPr>
                <w:rFonts w:cs="Tahoma"/>
                <w:b/>
                <w:sz w:val="22"/>
                <w:szCs w:val="22"/>
              </w:rPr>
              <w:t>10</w:t>
            </w:r>
            <w:r w:rsidR="004B24A7" w:rsidRPr="00464B12">
              <w:rPr>
                <w:rFonts w:cs="Tahoma"/>
                <w:b/>
                <w:sz w:val="22"/>
                <w:szCs w:val="22"/>
              </w:rPr>
              <w:t>-202</w:t>
            </w:r>
            <w:r w:rsidRPr="00464B12">
              <w:rPr>
                <w:rFonts w:cs="Tahoma"/>
                <w:b/>
                <w:sz w:val="22"/>
                <w:szCs w:val="22"/>
              </w:rPr>
              <w:t>3</w:t>
            </w:r>
          </w:p>
        </w:tc>
      </w:tr>
      <w:tr w:rsidR="004B24A7" w:rsidRPr="00DF02B0" w14:paraId="4F1733B5" w14:textId="77777777" w:rsidTr="00FC7B6B">
        <w:tc>
          <w:tcPr>
            <w:tcW w:w="3708" w:type="dxa"/>
            <w:vAlign w:val="center"/>
          </w:tcPr>
          <w:p w14:paraId="47446C13" w14:textId="77777777" w:rsidR="004B24A7" w:rsidRPr="00603221" w:rsidRDefault="004B24A7" w:rsidP="00FC7B6B">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194EF7F5" w:rsidR="004B24A7" w:rsidRPr="006873F8" w:rsidRDefault="006873F8" w:rsidP="00FC7B6B">
            <w:pPr>
              <w:pStyle w:val="TabletextChar"/>
              <w:rPr>
                <w:rFonts w:cs="Tahoma"/>
                <w:b/>
                <w:sz w:val="22"/>
                <w:szCs w:val="24"/>
                <w:lang w:val="en-US"/>
              </w:rPr>
            </w:pPr>
            <w:r w:rsidRPr="00F31D5A">
              <w:rPr>
                <w:rFonts w:cs="Tahoma"/>
                <w:b/>
                <w:sz w:val="22"/>
                <w:szCs w:val="22"/>
              </w:rPr>
              <w:t>17</w:t>
            </w:r>
            <w:r w:rsidR="004B24A7" w:rsidRPr="00F31D5A">
              <w:rPr>
                <w:rFonts w:cs="Tahoma"/>
                <w:b/>
                <w:sz w:val="22"/>
                <w:szCs w:val="22"/>
              </w:rPr>
              <w:t>-</w:t>
            </w:r>
            <w:r w:rsidRPr="00F31D5A">
              <w:rPr>
                <w:rFonts w:cs="Tahoma"/>
                <w:b/>
                <w:sz w:val="22"/>
                <w:szCs w:val="22"/>
              </w:rPr>
              <w:t>10</w:t>
            </w:r>
            <w:r w:rsidR="004B24A7" w:rsidRPr="00F31D5A">
              <w:rPr>
                <w:rFonts w:cs="Tahoma"/>
                <w:b/>
                <w:sz w:val="22"/>
                <w:szCs w:val="22"/>
              </w:rPr>
              <w:t>-202</w:t>
            </w:r>
            <w:r w:rsidRPr="00F31D5A">
              <w:rPr>
                <w:rFonts w:cs="Tahoma"/>
                <w:b/>
                <w:sz w:val="22"/>
                <w:szCs w:val="22"/>
              </w:rPr>
              <w:t>3</w:t>
            </w:r>
          </w:p>
        </w:tc>
      </w:tr>
      <w:tr w:rsidR="004B24A7" w:rsidRPr="00930872" w14:paraId="631BFE92" w14:textId="77777777" w:rsidTr="00FC7B6B">
        <w:tc>
          <w:tcPr>
            <w:tcW w:w="3708" w:type="dxa"/>
            <w:vAlign w:val="center"/>
          </w:tcPr>
          <w:p w14:paraId="48277820" w14:textId="77777777" w:rsidR="004B24A7" w:rsidRPr="00603221" w:rsidRDefault="004B24A7" w:rsidP="00FC7B6B">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431E69C0" w:rsidR="004B24A7" w:rsidRPr="00A406A5" w:rsidRDefault="005F2119" w:rsidP="00FC7B6B">
            <w:pPr>
              <w:pStyle w:val="TabletextChar"/>
              <w:rPr>
                <w:rFonts w:cs="Tahoma"/>
                <w:b/>
                <w:color w:val="000000"/>
                <w:sz w:val="22"/>
                <w:szCs w:val="22"/>
                <w:highlight w:val="magenta"/>
              </w:rPr>
            </w:pPr>
            <w:r>
              <w:rPr>
                <w:rFonts w:cs="Tahoma"/>
                <w:b/>
                <w:sz w:val="22"/>
                <w:szCs w:val="22"/>
                <w:lang w:val="en-US"/>
              </w:rPr>
              <w:t>09</w:t>
            </w:r>
            <w:r w:rsidR="004B24A7" w:rsidRPr="00F75C78">
              <w:rPr>
                <w:rFonts w:cs="Tahoma"/>
                <w:b/>
                <w:sz w:val="22"/>
                <w:szCs w:val="22"/>
              </w:rPr>
              <w:t>-</w:t>
            </w:r>
            <w:r w:rsidR="00565014" w:rsidRPr="00F75C78">
              <w:rPr>
                <w:rFonts w:cs="Tahoma"/>
                <w:b/>
                <w:sz w:val="22"/>
                <w:szCs w:val="22"/>
              </w:rPr>
              <w:t>10</w:t>
            </w:r>
            <w:r w:rsidR="004B24A7" w:rsidRPr="00F75C78">
              <w:rPr>
                <w:rFonts w:cs="Tahoma"/>
                <w:b/>
                <w:sz w:val="22"/>
                <w:szCs w:val="22"/>
              </w:rPr>
              <w:t>-202</w:t>
            </w:r>
            <w:r w:rsidR="00565014" w:rsidRPr="00F75C78">
              <w:rPr>
                <w:rFonts w:cs="Tahoma"/>
                <w:b/>
                <w:sz w:val="22"/>
                <w:szCs w:val="22"/>
              </w:rPr>
              <w:t>3</w:t>
            </w:r>
          </w:p>
        </w:tc>
      </w:tr>
      <w:tr w:rsidR="004B24A7" w:rsidRPr="00930872" w14:paraId="368A194C" w14:textId="77777777" w:rsidTr="00FC7B6B">
        <w:tc>
          <w:tcPr>
            <w:tcW w:w="3708" w:type="dxa"/>
            <w:vAlign w:val="center"/>
          </w:tcPr>
          <w:p w14:paraId="440217A8" w14:textId="77777777" w:rsidR="004B24A7" w:rsidRPr="00603221" w:rsidRDefault="004B24A7" w:rsidP="00FC7B6B">
            <w:pPr>
              <w:pStyle w:val="TabletextChar"/>
              <w:rPr>
                <w:rFonts w:cs="Tahoma"/>
                <w:b/>
                <w:sz w:val="22"/>
                <w:szCs w:val="22"/>
              </w:rPr>
            </w:pPr>
            <w:r w:rsidRPr="00603221">
              <w:rPr>
                <w:rFonts w:cs="Tahoma"/>
                <w:b/>
                <w:sz w:val="22"/>
                <w:szCs w:val="22"/>
              </w:rPr>
              <w:t xml:space="preserve">ΚΑΤΑΛΗΚΤΙΚΗ ΗΜΕΡΟΜΗΝΙΑ </w:t>
            </w:r>
            <w:r w:rsidRPr="00603221">
              <w:rPr>
                <w:rFonts w:cs="Tahoma"/>
                <w:b/>
                <w:sz w:val="22"/>
                <w:szCs w:val="22"/>
              </w:rPr>
              <w:lastRenderedPageBreak/>
              <w:t>ΚΑΙ ΩΡΑ ΥΠΟΒΟΛΗΣ ΠΡΟΣΦΟΡΩΝ</w:t>
            </w:r>
          </w:p>
        </w:tc>
        <w:tc>
          <w:tcPr>
            <w:tcW w:w="6147" w:type="dxa"/>
            <w:vAlign w:val="center"/>
          </w:tcPr>
          <w:p w14:paraId="1F526219" w14:textId="37A27858" w:rsidR="004B24A7" w:rsidRPr="00433D32" w:rsidRDefault="00E12D90" w:rsidP="00FC7B6B">
            <w:pPr>
              <w:autoSpaceDE w:val="0"/>
              <w:autoSpaceDN w:val="0"/>
              <w:adjustRightInd w:val="0"/>
              <w:spacing w:after="0" w:line="276" w:lineRule="auto"/>
              <w:jc w:val="left"/>
              <w:rPr>
                <w:lang w:val="el-GR"/>
              </w:rPr>
            </w:pPr>
            <w:r w:rsidRPr="0082452B">
              <w:rPr>
                <w:b/>
                <w:lang w:val="el-GR" w:eastAsia="en-US"/>
              </w:rPr>
              <w:lastRenderedPageBreak/>
              <w:t>25-10-2023</w:t>
            </w:r>
            <w:r w:rsidR="00113D78" w:rsidRPr="00E95770">
              <w:rPr>
                <w:b/>
                <w:lang w:val="el-GR"/>
              </w:rPr>
              <w:t xml:space="preserve"> </w:t>
            </w:r>
            <w:r w:rsidR="004B24A7" w:rsidRPr="00A406A5">
              <w:rPr>
                <w:color w:val="000000"/>
                <w:lang w:val="el-GR"/>
              </w:rPr>
              <w:t>ημέρα</w:t>
            </w:r>
            <w:r w:rsidR="002F11EB" w:rsidRPr="00E95770">
              <w:rPr>
                <w:color w:val="000000"/>
                <w:lang w:val="el-GR"/>
              </w:rPr>
              <w:t xml:space="preserve"> </w:t>
            </w:r>
            <w:r w:rsidR="002F11EB" w:rsidRPr="00E95770">
              <w:rPr>
                <w:b/>
                <w:bCs/>
                <w:color w:val="000000"/>
                <w:lang w:val="el-GR"/>
              </w:rPr>
              <w:t>Τετάρτη</w:t>
            </w:r>
            <w:r w:rsidR="002F11EB">
              <w:rPr>
                <w:color w:val="000000"/>
                <w:lang w:val="el-GR"/>
              </w:rPr>
              <w:t xml:space="preserve"> </w:t>
            </w:r>
            <w:r w:rsidR="004B24A7" w:rsidRPr="00A406A5">
              <w:rPr>
                <w:color w:val="000000"/>
                <w:lang w:val="el-GR"/>
              </w:rPr>
              <w:t xml:space="preserve">ώρα </w:t>
            </w:r>
            <w:r w:rsidR="003B3512" w:rsidRPr="00B718A8">
              <w:rPr>
                <w:b/>
                <w:lang w:val="el-GR" w:eastAsia="en-US"/>
              </w:rPr>
              <w:t>13</w:t>
            </w:r>
            <w:r w:rsidR="004B24A7" w:rsidRPr="00B718A8">
              <w:rPr>
                <w:b/>
                <w:lang w:val="el-GR" w:eastAsia="en-US"/>
              </w:rPr>
              <w:t>:</w:t>
            </w:r>
            <w:r w:rsidR="003B3512" w:rsidRPr="00B718A8">
              <w:rPr>
                <w:b/>
                <w:lang w:val="el-GR" w:eastAsia="en-US"/>
              </w:rPr>
              <w:t>00</w:t>
            </w:r>
          </w:p>
        </w:tc>
      </w:tr>
      <w:tr w:rsidR="004B24A7" w:rsidRPr="00CC717E" w14:paraId="64305677" w14:textId="77777777" w:rsidTr="00FC7B6B">
        <w:tc>
          <w:tcPr>
            <w:tcW w:w="3708" w:type="dxa"/>
            <w:vAlign w:val="center"/>
          </w:tcPr>
          <w:p w14:paraId="6AF945A2" w14:textId="77777777" w:rsidR="004B24A7" w:rsidRPr="00603221" w:rsidRDefault="004B24A7" w:rsidP="00FC7B6B">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FC7B6B">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4B24A7" w:rsidRPr="00603221" w:rsidRDefault="004B24A7" w:rsidP="00FC7B6B">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4B24A7" w:rsidRPr="00603221" w:rsidRDefault="004B24A7" w:rsidP="00FC7B6B">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FC7B6B">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FC7B6B">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C7B6B">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3EA623D4" w14:textId="77777777" w:rsidTr="00FC7B6B">
        <w:tc>
          <w:tcPr>
            <w:tcW w:w="3708" w:type="dxa"/>
          </w:tcPr>
          <w:p w14:paraId="2D7201C0" w14:textId="77777777" w:rsidR="004B24A7" w:rsidRPr="00603221" w:rsidRDefault="004B24A7" w:rsidP="00FC7B6B">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56AB5B35" w:rsidR="004B24A7" w:rsidRPr="00603221" w:rsidRDefault="003D191F" w:rsidP="00FC7B6B">
            <w:pPr>
              <w:autoSpaceDE w:val="0"/>
              <w:autoSpaceDN w:val="0"/>
              <w:adjustRightInd w:val="0"/>
              <w:spacing w:after="0" w:line="276" w:lineRule="auto"/>
              <w:jc w:val="left"/>
              <w:rPr>
                <w:color w:val="000000"/>
              </w:rPr>
            </w:pPr>
            <w:r>
              <w:rPr>
                <w:b/>
              </w:rPr>
              <w:t>09</w:t>
            </w:r>
            <w:r w:rsidR="00801335" w:rsidRPr="00F75C78">
              <w:rPr>
                <w:b/>
              </w:rPr>
              <w:t>-</w:t>
            </w:r>
            <w:r w:rsidR="00801335" w:rsidRPr="00F75C78">
              <w:rPr>
                <w:b/>
                <w:lang w:val="el-GR"/>
              </w:rPr>
              <w:t>10</w:t>
            </w:r>
            <w:r w:rsidR="00801335" w:rsidRPr="00F75C78">
              <w:rPr>
                <w:b/>
              </w:rPr>
              <w:t>-202</w:t>
            </w:r>
            <w:r w:rsidR="00801335" w:rsidRPr="00F75C78">
              <w:rPr>
                <w:b/>
                <w:lang w:val="el-GR"/>
              </w:rPr>
              <w:t>3</w:t>
            </w:r>
          </w:p>
        </w:tc>
      </w:tr>
      <w:tr w:rsidR="004B24A7" w:rsidRPr="00930872" w14:paraId="5C69C8D8" w14:textId="77777777" w:rsidTr="00FC7B6B">
        <w:tc>
          <w:tcPr>
            <w:tcW w:w="3708" w:type="dxa"/>
            <w:vAlign w:val="center"/>
          </w:tcPr>
          <w:p w14:paraId="06B964EB" w14:textId="77777777" w:rsidR="004B24A7" w:rsidRPr="00603221" w:rsidRDefault="004B24A7" w:rsidP="00FC7B6B">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322294A3" w:rsidR="004B24A7" w:rsidRPr="00603221" w:rsidRDefault="002A4B8F" w:rsidP="00FC7B6B">
            <w:pPr>
              <w:pStyle w:val="TabletextChar"/>
              <w:rPr>
                <w:rFonts w:cs="Tahoma"/>
                <w:sz w:val="22"/>
                <w:szCs w:val="22"/>
              </w:rPr>
            </w:pPr>
            <w:r w:rsidRPr="00AF5DF9">
              <w:rPr>
                <w:rFonts w:cs="Tahoma"/>
                <w:b/>
                <w:sz w:val="22"/>
                <w:szCs w:val="22"/>
              </w:rPr>
              <w:t>27</w:t>
            </w:r>
            <w:r w:rsidR="004B24A7" w:rsidRPr="00AF5DF9">
              <w:rPr>
                <w:rFonts w:cs="Tahoma"/>
                <w:b/>
                <w:sz w:val="22"/>
                <w:szCs w:val="22"/>
              </w:rPr>
              <w:t>-</w:t>
            </w:r>
            <w:r w:rsidRPr="00AF5DF9">
              <w:rPr>
                <w:rFonts w:cs="Tahoma"/>
                <w:b/>
                <w:sz w:val="22"/>
                <w:szCs w:val="22"/>
              </w:rPr>
              <w:t>10</w:t>
            </w:r>
            <w:r w:rsidR="004B24A7" w:rsidRPr="00AF5DF9">
              <w:rPr>
                <w:rFonts w:cs="Tahoma"/>
                <w:b/>
                <w:sz w:val="22"/>
                <w:szCs w:val="22"/>
              </w:rPr>
              <w:t>-202</w:t>
            </w:r>
            <w:r w:rsidRPr="00AF5DF9">
              <w:rPr>
                <w:rFonts w:cs="Tahoma"/>
                <w:b/>
                <w:sz w:val="22"/>
                <w:szCs w:val="22"/>
              </w:rPr>
              <w:t>3</w:t>
            </w:r>
            <w:r w:rsidR="004301B9">
              <w:rPr>
                <w:rFonts w:cs="Tahoma"/>
                <w:b/>
                <w:sz w:val="22"/>
                <w:szCs w:val="22"/>
              </w:rPr>
              <w:t>, ημέρα Παρασκευή</w:t>
            </w:r>
            <w:r w:rsidR="004B24A7" w:rsidRPr="00603221">
              <w:rPr>
                <w:rFonts w:cs="Tahoma"/>
                <w:b/>
                <w:sz w:val="22"/>
                <w:szCs w:val="22"/>
              </w:rPr>
              <w:t xml:space="preserve"> και ώρα </w:t>
            </w:r>
            <w:r w:rsidR="00AF5DF9" w:rsidRPr="00AF5DF9">
              <w:rPr>
                <w:rFonts w:cs="Tahoma"/>
                <w:b/>
                <w:sz w:val="22"/>
                <w:szCs w:val="22"/>
              </w:rPr>
              <w:t>13:00</w:t>
            </w:r>
          </w:p>
        </w:tc>
      </w:tr>
    </w:tbl>
    <w:p w14:paraId="2BC039AE" w14:textId="0DE9CAD3" w:rsidR="008E18C3" w:rsidRPr="00603221" w:rsidRDefault="00FC7B6B"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r>
        <w:rPr>
          <w:lang w:val="el-GR"/>
        </w:rPr>
        <w:br w:type="textWrapping" w:clear="all"/>
      </w: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00FBF1A0" w14:textId="2C5C7848" w:rsidR="007E1EEB" w:rsidRDefault="005D601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47328352" w:history="1">
            <w:r w:rsidR="007E1EEB" w:rsidRPr="0028264B">
              <w:rPr>
                <w:rStyle w:val="-"/>
                <w:noProof/>
                <w:lang w:val="el-GR"/>
                <w14:scene3d>
                  <w14:camera w14:prst="orthographicFront"/>
                  <w14:lightRig w14:rig="threePt" w14:dir="t">
                    <w14:rot w14:lat="0" w14:lon="0" w14:rev="0"/>
                  </w14:lightRig>
                </w14:scene3d>
              </w:rPr>
              <w:t>1.</w:t>
            </w:r>
            <w:r w:rsidR="007E1EEB">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7E1EEB" w:rsidRPr="0028264B">
              <w:rPr>
                <w:rStyle w:val="-"/>
                <w:noProof/>
                <w:lang w:val="el-GR"/>
              </w:rPr>
              <w:t>ΑΝΑΘΕΤΟΥΣΑ ΑΡΧΗ ΚΑΙ ΑΝΤΙΚΕΙΜΕΝΟ ΣΥΜΒΑΣΗΣ</w:t>
            </w:r>
            <w:r w:rsidR="007E1EEB">
              <w:rPr>
                <w:noProof/>
                <w:webHidden/>
              </w:rPr>
              <w:tab/>
            </w:r>
            <w:r w:rsidR="007E1EEB">
              <w:rPr>
                <w:noProof/>
                <w:webHidden/>
              </w:rPr>
              <w:fldChar w:fldCharType="begin"/>
            </w:r>
            <w:r w:rsidR="007E1EEB">
              <w:rPr>
                <w:noProof/>
                <w:webHidden/>
              </w:rPr>
              <w:instrText xml:space="preserve"> PAGEREF _Toc147328352 \h </w:instrText>
            </w:r>
            <w:r w:rsidR="007E1EEB">
              <w:rPr>
                <w:noProof/>
                <w:webHidden/>
              </w:rPr>
            </w:r>
            <w:r w:rsidR="007E1EEB">
              <w:rPr>
                <w:noProof/>
                <w:webHidden/>
              </w:rPr>
              <w:fldChar w:fldCharType="separate"/>
            </w:r>
            <w:r w:rsidR="00CC717E">
              <w:rPr>
                <w:noProof/>
                <w:webHidden/>
              </w:rPr>
              <w:t>6</w:t>
            </w:r>
            <w:r w:rsidR="007E1EEB">
              <w:rPr>
                <w:noProof/>
                <w:webHidden/>
              </w:rPr>
              <w:fldChar w:fldCharType="end"/>
            </w:r>
          </w:hyperlink>
        </w:p>
        <w:p w14:paraId="5C7138F3" w14:textId="0F44B6AB"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353" w:history="1">
            <w:r w:rsidR="007E1EEB" w:rsidRPr="0028264B">
              <w:rPr>
                <w:rStyle w:val="-"/>
                <w:noProof/>
                <w:lang w:val="el-GR"/>
              </w:rPr>
              <w:t>1.1</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Στοιχεία Αναθέτουσας Αρχής</w:t>
            </w:r>
            <w:r w:rsidR="007E1EEB">
              <w:rPr>
                <w:noProof/>
                <w:webHidden/>
              </w:rPr>
              <w:tab/>
            </w:r>
            <w:r w:rsidR="007E1EEB">
              <w:rPr>
                <w:noProof/>
                <w:webHidden/>
              </w:rPr>
              <w:fldChar w:fldCharType="begin"/>
            </w:r>
            <w:r w:rsidR="007E1EEB">
              <w:rPr>
                <w:noProof/>
                <w:webHidden/>
              </w:rPr>
              <w:instrText xml:space="preserve"> PAGEREF _Toc147328353 \h </w:instrText>
            </w:r>
            <w:r w:rsidR="007E1EEB">
              <w:rPr>
                <w:noProof/>
                <w:webHidden/>
              </w:rPr>
            </w:r>
            <w:r w:rsidR="007E1EEB">
              <w:rPr>
                <w:noProof/>
                <w:webHidden/>
              </w:rPr>
              <w:fldChar w:fldCharType="separate"/>
            </w:r>
            <w:r>
              <w:rPr>
                <w:noProof/>
                <w:webHidden/>
              </w:rPr>
              <w:t>6</w:t>
            </w:r>
            <w:r w:rsidR="007E1EEB">
              <w:rPr>
                <w:noProof/>
                <w:webHidden/>
              </w:rPr>
              <w:fldChar w:fldCharType="end"/>
            </w:r>
          </w:hyperlink>
        </w:p>
        <w:p w14:paraId="7EA2BA76" w14:textId="27BBC2E3"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354" w:history="1">
            <w:r w:rsidR="007E1EEB" w:rsidRPr="0028264B">
              <w:rPr>
                <w:rStyle w:val="-"/>
                <w:noProof/>
                <w:lang w:val="el-GR"/>
              </w:rPr>
              <w:t>1.2</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Στοιχεία Διαδικασίας - Χρηματοδότηση</w:t>
            </w:r>
            <w:r w:rsidR="007E1EEB">
              <w:rPr>
                <w:noProof/>
                <w:webHidden/>
              </w:rPr>
              <w:tab/>
            </w:r>
            <w:r w:rsidR="007E1EEB">
              <w:rPr>
                <w:noProof/>
                <w:webHidden/>
              </w:rPr>
              <w:fldChar w:fldCharType="begin"/>
            </w:r>
            <w:r w:rsidR="007E1EEB">
              <w:rPr>
                <w:noProof/>
                <w:webHidden/>
              </w:rPr>
              <w:instrText xml:space="preserve"> PAGEREF _Toc147328354 \h </w:instrText>
            </w:r>
            <w:r w:rsidR="007E1EEB">
              <w:rPr>
                <w:noProof/>
                <w:webHidden/>
              </w:rPr>
            </w:r>
            <w:r w:rsidR="007E1EEB">
              <w:rPr>
                <w:noProof/>
                <w:webHidden/>
              </w:rPr>
              <w:fldChar w:fldCharType="separate"/>
            </w:r>
            <w:r>
              <w:rPr>
                <w:noProof/>
                <w:webHidden/>
              </w:rPr>
              <w:t>6</w:t>
            </w:r>
            <w:r w:rsidR="007E1EEB">
              <w:rPr>
                <w:noProof/>
                <w:webHidden/>
              </w:rPr>
              <w:fldChar w:fldCharType="end"/>
            </w:r>
          </w:hyperlink>
        </w:p>
        <w:p w14:paraId="43D833A8" w14:textId="7D7F281A"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355" w:history="1">
            <w:r w:rsidR="007E1EEB" w:rsidRPr="0028264B">
              <w:rPr>
                <w:rStyle w:val="-"/>
                <w:noProof/>
                <w:lang w:val="el-GR"/>
              </w:rPr>
              <w:t>1.3</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Συνοπτική Περιγραφή φυσικού και οικονομικού αντικειμένου της σύμβασης</w:t>
            </w:r>
            <w:r w:rsidR="007E1EEB">
              <w:rPr>
                <w:noProof/>
                <w:webHidden/>
              </w:rPr>
              <w:tab/>
            </w:r>
            <w:r w:rsidR="007E1EEB">
              <w:rPr>
                <w:noProof/>
                <w:webHidden/>
              </w:rPr>
              <w:fldChar w:fldCharType="begin"/>
            </w:r>
            <w:r w:rsidR="007E1EEB">
              <w:rPr>
                <w:noProof/>
                <w:webHidden/>
              </w:rPr>
              <w:instrText xml:space="preserve"> PAGEREF _Toc147328355 \h </w:instrText>
            </w:r>
            <w:r w:rsidR="007E1EEB">
              <w:rPr>
                <w:noProof/>
                <w:webHidden/>
              </w:rPr>
            </w:r>
            <w:r w:rsidR="007E1EEB">
              <w:rPr>
                <w:noProof/>
                <w:webHidden/>
              </w:rPr>
              <w:fldChar w:fldCharType="separate"/>
            </w:r>
            <w:r>
              <w:rPr>
                <w:noProof/>
                <w:webHidden/>
              </w:rPr>
              <w:t>7</w:t>
            </w:r>
            <w:r w:rsidR="007E1EEB">
              <w:rPr>
                <w:noProof/>
                <w:webHidden/>
              </w:rPr>
              <w:fldChar w:fldCharType="end"/>
            </w:r>
          </w:hyperlink>
        </w:p>
        <w:p w14:paraId="5842985C" w14:textId="31E7BF06"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356" w:history="1">
            <w:r w:rsidR="007E1EEB" w:rsidRPr="0028264B">
              <w:rPr>
                <w:rStyle w:val="-"/>
                <w:noProof/>
                <w:lang w:val="el-GR"/>
              </w:rPr>
              <w:t>1.4</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Θεσμικό πλαίσιο</w:t>
            </w:r>
            <w:r w:rsidR="007E1EEB">
              <w:rPr>
                <w:noProof/>
                <w:webHidden/>
              </w:rPr>
              <w:tab/>
            </w:r>
            <w:r w:rsidR="007E1EEB">
              <w:rPr>
                <w:noProof/>
                <w:webHidden/>
              </w:rPr>
              <w:fldChar w:fldCharType="begin"/>
            </w:r>
            <w:r w:rsidR="007E1EEB">
              <w:rPr>
                <w:noProof/>
                <w:webHidden/>
              </w:rPr>
              <w:instrText xml:space="preserve"> PAGEREF _Toc147328356 \h </w:instrText>
            </w:r>
            <w:r w:rsidR="007E1EEB">
              <w:rPr>
                <w:noProof/>
                <w:webHidden/>
              </w:rPr>
            </w:r>
            <w:r w:rsidR="007E1EEB">
              <w:rPr>
                <w:noProof/>
                <w:webHidden/>
              </w:rPr>
              <w:fldChar w:fldCharType="separate"/>
            </w:r>
            <w:r>
              <w:rPr>
                <w:noProof/>
                <w:webHidden/>
              </w:rPr>
              <w:t>7</w:t>
            </w:r>
            <w:r w:rsidR="007E1EEB">
              <w:rPr>
                <w:noProof/>
                <w:webHidden/>
              </w:rPr>
              <w:fldChar w:fldCharType="end"/>
            </w:r>
          </w:hyperlink>
        </w:p>
        <w:p w14:paraId="0DDBE395" w14:textId="3F70806A"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357" w:history="1">
            <w:r w:rsidR="007E1EEB" w:rsidRPr="0028264B">
              <w:rPr>
                <w:rStyle w:val="-"/>
                <w:noProof/>
                <w:lang w:val="el-GR"/>
              </w:rPr>
              <w:t>1.5</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Προθεσμία παραλαβής προσφορών και διενέργεια διαγωνισμού</w:t>
            </w:r>
            <w:r w:rsidR="007E1EEB">
              <w:rPr>
                <w:noProof/>
                <w:webHidden/>
              </w:rPr>
              <w:tab/>
            </w:r>
            <w:r w:rsidR="007E1EEB">
              <w:rPr>
                <w:noProof/>
                <w:webHidden/>
              </w:rPr>
              <w:fldChar w:fldCharType="begin"/>
            </w:r>
            <w:r w:rsidR="007E1EEB">
              <w:rPr>
                <w:noProof/>
                <w:webHidden/>
              </w:rPr>
              <w:instrText xml:space="preserve"> PAGEREF _Toc147328357 \h </w:instrText>
            </w:r>
            <w:r w:rsidR="007E1EEB">
              <w:rPr>
                <w:noProof/>
                <w:webHidden/>
              </w:rPr>
            </w:r>
            <w:r w:rsidR="007E1EEB">
              <w:rPr>
                <w:noProof/>
                <w:webHidden/>
              </w:rPr>
              <w:fldChar w:fldCharType="separate"/>
            </w:r>
            <w:r>
              <w:rPr>
                <w:noProof/>
                <w:webHidden/>
              </w:rPr>
              <w:t>13</w:t>
            </w:r>
            <w:r w:rsidR="007E1EEB">
              <w:rPr>
                <w:noProof/>
                <w:webHidden/>
              </w:rPr>
              <w:fldChar w:fldCharType="end"/>
            </w:r>
          </w:hyperlink>
        </w:p>
        <w:p w14:paraId="47B67CA8" w14:textId="157ADD30"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358" w:history="1">
            <w:r w:rsidR="007E1EEB" w:rsidRPr="0028264B">
              <w:rPr>
                <w:rStyle w:val="-"/>
                <w:noProof/>
                <w:lang w:val="el-GR"/>
              </w:rPr>
              <w:t>1.6</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Δημοσιότητα</w:t>
            </w:r>
            <w:r w:rsidR="007E1EEB">
              <w:rPr>
                <w:noProof/>
                <w:webHidden/>
              </w:rPr>
              <w:tab/>
            </w:r>
            <w:r w:rsidR="007E1EEB">
              <w:rPr>
                <w:noProof/>
                <w:webHidden/>
              </w:rPr>
              <w:fldChar w:fldCharType="begin"/>
            </w:r>
            <w:r w:rsidR="007E1EEB">
              <w:rPr>
                <w:noProof/>
                <w:webHidden/>
              </w:rPr>
              <w:instrText xml:space="preserve"> PAGEREF _Toc147328358 \h </w:instrText>
            </w:r>
            <w:r w:rsidR="007E1EEB">
              <w:rPr>
                <w:noProof/>
                <w:webHidden/>
              </w:rPr>
            </w:r>
            <w:r w:rsidR="007E1EEB">
              <w:rPr>
                <w:noProof/>
                <w:webHidden/>
              </w:rPr>
              <w:fldChar w:fldCharType="separate"/>
            </w:r>
            <w:r>
              <w:rPr>
                <w:noProof/>
                <w:webHidden/>
              </w:rPr>
              <w:t>13</w:t>
            </w:r>
            <w:r w:rsidR="007E1EEB">
              <w:rPr>
                <w:noProof/>
                <w:webHidden/>
              </w:rPr>
              <w:fldChar w:fldCharType="end"/>
            </w:r>
          </w:hyperlink>
        </w:p>
        <w:p w14:paraId="3ED91558" w14:textId="5E6BB2F1"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359" w:history="1">
            <w:r w:rsidR="007E1EEB" w:rsidRPr="0028264B">
              <w:rPr>
                <w:rStyle w:val="-"/>
                <w:noProof/>
                <w:lang w:val="el-GR"/>
              </w:rPr>
              <w:t>1.7</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Αρχές εφαρμοζόμενες στη διαδικασία σύναψης</w:t>
            </w:r>
            <w:r w:rsidR="007E1EEB">
              <w:rPr>
                <w:noProof/>
                <w:webHidden/>
              </w:rPr>
              <w:tab/>
            </w:r>
            <w:r w:rsidR="007E1EEB">
              <w:rPr>
                <w:noProof/>
                <w:webHidden/>
              </w:rPr>
              <w:fldChar w:fldCharType="begin"/>
            </w:r>
            <w:r w:rsidR="007E1EEB">
              <w:rPr>
                <w:noProof/>
                <w:webHidden/>
              </w:rPr>
              <w:instrText xml:space="preserve"> PAGEREF _Toc147328359 \h </w:instrText>
            </w:r>
            <w:r w:rsidR="007E1EEB">
              <w:rPr>
                <w:noProof/>
                <w:webHidden/>
              </w:rPr>
            </w:r>
            <w:r w:rsidR="007E1EEB">
              <w:rPr>
                <w:noProof/>
                <w:webHidden/>
              </w:rPr>
              <w:fldChar w:fldCharType="separate"/>
            </w:r>
            <w:r>
              <w:rPr>
                <w:noProof/>
                <w:webHidden/>
              </w:rPr>
              <w:t>13</w:t>
            </w:r>
            <w:r w:rsidR="007E1EEB">
              <w:rPr>
                <w:noProof/>
                <w:webHidden/>
              </w:rPr>
              <w:fldChar w:fldCharType="end"/>
            </w:r>
          </w:hyperlink>
        </w:p>
        <w:p w14:paraId="2914A26B" w14:textId="3465A10B" w:rsidR="007E1EEB" w:rsidRDefault="00CC717E">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28360" w:history="1">
            <w:r w:rsidR="007E1EEB" w:rsidRPr="0028264B">
              <w:rPr>
                <w:rStyle w:val="-"/>
                <w:noProof/>
                <w14:scene3d>
                  <w14:camera w14:prst="orthographicFront"/>
                  <w14:lightRig w14:rig="threePt" w14:dir="t">
                    <w14:rot w14:lat="0" w14:lon="0" w14:rev="0"/>
                  </w14:lightRig>
                </w14:scene3d>
              </w:rPr>
              <w:t>2.</w:t>
            </w:r>
            <w:r w:rsidR="007E1EEB">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7E1EEB" w:rsidRPr="0028264B">
              <w:rPr>
                <w:rStyle w:val="-"/>
                <w:noProof/>
              </w:rPr>
              <w:t>ΓΕΝΙΚΟΙ ΚΑΙ ΕΙΔΙΚΟΙ ΟΡΟΙ ΣΥΜΜΕΤΟΧΗΣ</w:t>
            </w:r>
            <w:r w:rsidR="007E1EEB">
              <w:rPr>
                <w:noProof/>
                <w:webHidden/>
              </w:rPr>
              <w:tab/>
            </w:r>
            <w:r w:rsidR="007E1EEB">
              <w:rPr>
                <w:noProof/>
                <w:webHidden/>
              </w:rPr>
              <w:fldChar w:fldCharType="begin"/>
            </w:r>
            <w:r w:rsidR="007E1EEB">
              <w:rPr>
                <w:noProof/>
                <w:webHidden/>
              </w:rPr>
              <w:instrText xml:space="preserve"> PAGEREF _Toc147328360 \h </w:instrText>
            </w:r>
            <w:r w:rsidR="007E1EEB">
              <w:rPr>
                <w:noProof/>
                <w:webHidden/>
              </w:rPr>
            </w:r>
            <w:r w:rsidR="007E1EEB">
              <w:rPr>
                <w:noProof/>
                <w:webHidden/>
              </w:rPr>
              <w:fldChar w:fldCharType="separate"/>
            </w:r>
            <w:r>
              <w:rPr>
                <w:noProof/>
                <w:webHidden/>
              </w:rPr>
              <w:t>14</w:t>
            </w:r>
            <w:r w:rsidR="007E1EEB">
              <w:rPr>
                <w:noProof/>
                <w:webHidden/>
              </w:rPr>
              <w:fldChar w:fldCharType="end"/>
            </w:r>
          </w:hyperlink>
        </w:p>
        <w:p w14:paraId="17A7A75C" w14:textId="5F52A22A"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361" w:history="1">
            <w:r w:rsidR="007E1EEB" w:rsidRPr="0028264B">
              <w:rPr>
                <w:rStyle w:val="-"/>
                <w:noProof/>
                <w:lang w:val="el-GR"/>
              </w:rPr>
              <w:t>2.1</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Γενικές Πληροφορίες</w:t>
            </w:r>
            <w:r w:rsidR="007E1EEB">
              <w:rPr>
                <w:noProof/>
                <w:webHidden/>
              </w:rPr>
              <w:tab/>
            </w:r>
            <w:r w:rsidR="007E1EEB">
              <w:rPr>
                <w:noProof/>
                <w:webHidden/>
              </w:rPr>
              <w:fldChar w:fldCharType="begin"/>
            </w:r>
            <w:r w:rsidR="007E1EEB">
              <w:rPr>
                <w:noProof/>
                <w:webHidden/>
              </w:rPr>
              <w:instrText xml:space="preserve"> PAGEREF _Toc147328361 \h </w:instrText>
            </w:r>
            <w:r w:rsidR="007E1EEB">
              <w:rPr>
                <w:noProof/>
                <w:webHidden/>
              </w:rPr>
            </w:r>
            <w:r w:rsidR="007E1EEB">
              <w:rPr>
                <w:noProof/>
                <w:webHidden/>
              </w:rPr>
              <w:fldChar w:fldCharType="separate"/>
            </w:r>
            <w:r>
              <w:rPr>
                <w:noProof/>
                <w:webHidden/>
              </w:rPr>
              <w:t>14</w:t>
            </w:r>
            <w:r w:rsidR="007E1EEB">
              <w:rPr>
                <w:noProof/>
                <w:webHidden/>
              </w:rPr>
              <w:fldChar w:fldCharType="end"/>
            </w:r>
          </w:hyperlink>
        </w:p>
        <w:p w14:paraId="15CC28A6" w14:textId="033CEE62"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62" w:history="1">
            <w:r w:rsidR="007E1EEB" w:rsidRPr="0028264B">
              <w:rPr>
                <w:rStyle w:val="-"/>
                <w:noProof/>
                <w:lang w:val="el-GR"/>
              </w:rPr>
              <w:t>2.1.1</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Έγγραφα της σύμβασης</w:t>
            </w:r>
            <w:r w:rsidR="007E1EEB">
              <w:rPr>
                <w:noProof/>
                <w:webHidden/>
              </w:rPr>
              <w:tab/>
            </w:r>
            <w:r w:rsidR="007E1EEB">
              <w:rPr>
                <w:noProof/>
                <w:webHidden/>
              </w:rPr>
              <w:fldChar w:fldCharType="begin"/>
            </w:r>
            <w:r w:rsidR="007E1EEB">
              <w:rPr>
                <w:noProof/>
                <w:webHidden/>
              </w:rPr>
              <w:instrText xml:space="preserve"> PAGEREF _Toc147328362 \h </w:instrText>
            </w:r>
            <w:r w:rsidR="007E1EEB">
              <w:rPr>
                <w:noProof/>
                <w:webHidden/>
              </w:rPr>
            </w:r>
            <w:r w:rsidR="007E1EEB">
              <w:rPr>
                <w:noProof/>
                <w:webHidden/>
              </w:rPr>
              <w:fldChar w:fldCharType="separate"/>
            </w:r>
            <w:r>
              <w:rPr>
                <w:noProof/>
                <w:webHidden/>
              </w:rPr>
              <w:t>14</w:t>
            </w:r>
            <w:r w:rsidR="007E1EEB">
              <w:rPr>
                <w:noProof/>
                <w:webHidden/>
              </w:rPr>
              <w:fldChar w:fldCharType="end"/>
            </w:r>
          </w:hyperlink>
        </w:p>
        <w:p w14:paraId="544032EF" w14:textId="1CEE5811"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63" w:history="1">
            <w:r w:rsidR="007E1EEB" w:rsidRPr="0028264B">
              <w:rPr>
                <w:rStyle w:val="-"/>
                <w:noProof/>
                <w:lang w:val="el-GR"/>
              </w:rPr>
              <w:t>2.1.2</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Επικοινωνία – Πρόσβαση στα έγγραφα της Σύμβασης</w:t>
            </w:r>
            <w:r w:rsidR="007E1EEB">
              <w:rPr>
                <w:noProof/>
                <w:webHidden/>
              </w:rPr>
              <w:tab/>
            </w:r>
            <w:r w:rsidR="007E1EEB">
              <w:rPr>
                <w:noProof/>
                <w:webHidden/>
              </w:rPr>
              <w:fldChar w:fldCharType="begin"/>
            </w:r>
            <w:r w:rsidR="007E1EEB">
              <w:rPr>
                <w:noProof/>
                <w:webHidden/>
              </w:rPr>
              <w:instrText xml:space="preserve"> PAGEREF _Toc147328363 \h </w:instrText>
            </w:r>
            <w:r w:rsidR="007E1EEB">
              <w:rPr>
                <w:noProof/>
                <w:webHidden/>
              </w:rPr>
            </w:r>
            <w:r w:rsidR="007E1EEB">
              <w:rPr>
                <w:noProof/>
                <w:webHidden/>
              </w:rPr>
              <w:fldChar w:fldCharType="separate"/>
            </w:r>
            <w:r>
              <w:rPr>
                <w:noProof/>
                <w:webHidden/>
              </w:rPr>
              <w:t>14</w:t>
            </w:r>
            <w:r w:rsidR="007E1EEB">
              <w:rPr>
                <w:noProof/>
                <w:webHidden/>
              </w:rPr>
              <w:fldChar w:fldCharType="end"/>
            </w:r>
          </w:hyperlink>
        </w:p>
        <w:p w14:paraId="3DEED15E" w14:textId="090814A3"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64" w:history="1">
            <w:r w:rsidR="007E1EEB" w:rsidRPr="0028264B">
              <w:rPr>
                <w:rStyle w:val="-"/>
                <w:noProof/>
                <w:lang w:val="el-GR"/>
              </w:rPr>
              <w:t>2.1.3</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Παροχή Διευκρινίσεων</w:t>
            </w:r>
            <w:r w:rsidR="007E1EEB">
              <w:rPr>
                <w:noProof/>
                <w:webHidden/>
              </w:rPr>
              <w:tab/>
            </w:r>
            <w:r w:rsidR="007E1EEB">
              <w:rPr>
                <w:noProof/>
                <w:webHidden/>
              </w:rPr>
              <w:fldChar w:fldCharType="begin"/>
            </w:r>
            <w:r w:rsidR="007E1EEB">
              <w:rPr>
                <w:noProof/>
                <w:webHidden/>
              </w:rPr>
              <w:instrText xml:space="preserve"> PAGEREF _Toc147328364 \h </w:instrText>
            </w:r>
            <w:r w:rsidR="007E1EEB">
              <w:rPr>
                <w:noProof/>
                <w:webHidden/>
              </w:rPr>
            </w:r>
            <w:r w:rsidR="007E1EEB">
              <w:rPr>
                <w:noProof/>
                <w:webHidden/>
              </w:rPr>
              <w:fldChar w:fldCharType="separate"/>
            </w:r>
            <w:r>
              <w:rPr>
                <w:noProof/>
                <w:webHidden/>
              </w:rPr>
              <w:t>14</w:t>
            </w:r>
            <w:r w:rsidR="007E1EEB">
              <w:rPr>
                <w:noProof/>
                <w:webHidden/>
              </w:rPr>
              <w:fldChar w:fldCharType="end"/>
            </w:r>
          </w:hyperlink>
        </w:p>
        <w:p w14:paraId="0DE2D520" w14:textId="74DBA7D5"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65" w:history="1">
            <w:r w:rsidR="007E1EEB" w:rsidRPr="0028264B">
              <w:rPr>
                <w:rStyle w:val="-"/>
                <w:noProof/>
                <w:lang w:val="el-GR"/>
              </w:rPr>
              <w:t>2.1.4</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Γλώσσα</w:t>
            </w:r>
            <w:r w:rsidR="007E1EEB">
              <w:rPr>
                <w:noProof/>
                <w:webHidden/>
              </w:rPr>
              <w:tab/>
            </w:r>
            <w:r w:rsidR="007E1EEB">
              <w:rPr>
                <w:noProof/>
                <w:webHidden/>
              </w:rPr>
              <w:fldChar w:fldCharType="begin"/>
            </w:r>
            <w:r w:rsidR="007E1EEB">
              <w:rPr>
                <w:noProof/>
                <w:webHidden/>
              </w:rPr>
              <w:instrText xml:space="preserve"> PAGEREF _Toc147328365 \h </w:instrText>
            </w:r>
            <w:r w:rsidR="007E1EEB">
              <w:rPr>
                <w:noProof/>
                <w:webHidden/>
              </w:rPr>
            </w:r>
            <w:r w:rsidR="007E1EEB">
              <w:rPr>
                <w:noProof/>
                <w:webHidden/>
              </w:rPr>
              <w:fldChar w:fldCharType="separate"/>
            </w:r>
            <w:r>
              <w:rPr>
                <w:noProof/>
                <w:webHidden/>
              </w:rPr>
              <w:t>15</w:t>
            </w:r>
            <w:r w:rsidR="007E1EEB">
              <w:rPr>
                <w:noProof/>
                <w:webHidden/>
              </w:rPr>
              <w:fldChar w:fldCharType="end"/>
            </w:r>
          </w:hyperlink>
        </w:p>
        <w:p w14:paraId="5216D529" w14:textId="2682819F"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66" w:history="1">
            <w:r w:rsidR="007E1EEB" w:rsidRPr="0028264B">
              <w:rPr>
                <w:rStyle w:val="-"/>
                <w:noProof/>
                <w:lang w:val="el-GR"/>
              </w:rPr>
              <w:t>2.1.5</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Εγγυήσεις</w:t>
            </w:r>
            <w:r w:rsidR="007E1EEB">
              <w:rPr>
                <w:noProof/>
                <w:webHidden/>
              </w:rPr>
              <w:tab/>
            </w:r>
            <w:r w:rsidR="007E1EEB">
              <w:rPr>
                <w:noProof/>
                <w:webHidden/>
              </w:rPr>
              <w:fldChar w:fldCharType="begin"/>
            </w:r>
            <w:r w:rsidR="007E1EEB">
              <w:rPr>
                <w:noProof/>
                <w:webHidden/>
              </w:rPr>
              <w:instrText xml:space="preserve"> PAGEREF _Toc147328366 \h </w:instrText>
            </w:r>
            <w:r w:rsidR="007E1EEB">
              <w:rPr>
                <w:noProof/>
                <w:webHidden/>
              </w:rPr>
            </w:r>
            <w:r w:rsidR="007E1EEB">
              <w:rPr>
                <w:noProof/>
                <w:webHidden/>
              </w:rPr>
              <w:fldChar w:fldCharType="separate"/>
            </w:r>
            <w:r>
              <w:rPr>
                <w:noProof/>
                <w:webHidden/>
              </w:rPr>
              <w:t>15</w:t>
            </w:r>
            <w:r w:rsidR="007E1EEB">
              <w:rPr>
                <w:noProof/>
                <w:webHidden/>
              </w:rPr>
              <w:fldChar w:fldCharType="end"/>
            </w:r>
          </w:hyperlink>
        </w:p>
        <w:p w14:paraId="50FC69FF" w14:textId="3D23EFC4"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67" w:history="1">
            <w:r w:rsidR="007E1EEB" w:rsidRPr="0028264B">
              <w:rPr>
                <w:rStyle w:val="-"/>
                <w:noProof/>
                <w:lang w:val="el-GR"/>
              </w:rPr>
              <w:t>2.1.6</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Προστασία Προσωπικών Δεδομένων</w:t>
            </w:r>
            <w:r w:rsidR="007E1EEB">
              <w:rPr>
                <w:noProof/>
                <w:webHidden/>
              </w:rPr>
              <w:tab/>
            </w:r>
            <w:r w:rsidR="007E1EEB">
              <w:rPr>
                <w:noProof/>
                <w:webHidden/>
              </w:rPr>
              <w:fldChar w:fldCharType="begin"/>
            </w:r>
            <w:r w:rsidR="007E1EEB">
              <w:rPr>
                <w:noProof/>
                <w:webHidden/>
              </w:rPr>
              <w:instrText xml:space="preserve"> PAGEREF _Toc147328367 \h </w:instrText>
            </w:r>
            <w:r w:rsidR="007E1EEB">
              <w:rPr>
                <w:noProof/>
                <w:webHidden/>
              </w:rPr>
            </w:r>
            <w:r w:rsidR="007E1EEB">
              <w:rPr>
                <w:noProof/>
                <w:webHidden/>
              </w:rPr>
              <w:fldChar w:fldCharType="separate"/>
            </w:r>
            <w:r>
              <w:rPr>
                <w:noProof/>
                <w:webHidden/>
              </w:rPr>
              <w:t>16</w:t>
            </w:r>
            <w:r w:rsidR="007E1EEB">
              <w:rPr>
                <w:noProof/>
                <w:webHidden/>
              </w:rPr>
              <w:fldChar w:fldCharType="end"/>
            </w:r>
          </w:hyperlink>
        </w:p>
        <w:p w14:paraId="7E7B4F3F" w14:textId="162063B5"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368" w:history="1">
            <w:r w:rsidR="007E1EEB" w:rsidRPr="0028264B">
              <w:rPr>
                <w:rStyle w:val="-"/>
                <w:noProof/>
                <w:lang w:val="el-GR"/>
              </w:rPr>
              <w:t>2.2</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Δικαίωμα Συμμετοχής - Κριτήρια Ποιοτικής Επιλογής</w:t>
            </w:r>
            <w:r w:rsidR="007E1EEB">
              <w:rPr>
                <w:noProof/>
                <w:webHidden/>
              </w:rPr>
              <w:tab/>
            </w:r>
            <w:r w:rsidR="007E1EEB">
              <w:rPr>
                <w:noProof/>
                <w:webHidden/>
              </w:rPr>
              <w:fldChar w:fldCharType="begin"/>
            </w:r>
            <w:r w:rsidR="007E1EEB">
              <w:rPr>
                <w:noProof/>
                <w:webHidden/>
              </w:rPr>
              <w:instrText xml:space="preserve"> PAGEREF _Toc147328368 \h </w:instrText>
            </w:r>
            <w:r w:rsidR="007E1EEB">
              <w:rPr>
                <w:noProof/>
                <w:webHidden/>
              </w:rPr>
            </w:r>
            <w:r w:rsidR="007E1EEB">
              <w:rPr>
                <w:noProof/>
                <w:webHidden/>
              </w:rPr>
              <w:fldChar w:fldCharType="separate"/>
            </w:r>
            <w:r>
              <w:rPr>
                <w:noProof/>
                <w:webHidden/>
              </w:rPr>
              <w:t>17</w:t>
            </w:r>
            <w:r w:rsidR="007E1EEB">
              <w:rPr>
                <w:noProof/>
                <w:webHidden/>
              </w:rPr>
              <w:fldChar w:fldCharType="end"/>
            </w:r>
          </w:hyperlink>
        </w:p>
        <w:p w14:paraId="5B9C2E81" w14:textId="092A36AD"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69" w:history="1">
            <w:r w:rsidR="007E1EEB" w:rsidRPr="0028264B">
              <w:rPr>
                <w:rStyle w:val="-"/>
                <w:noProof/>
                <w:lang w:val="el-GR"/>
              </w:rPr>
              <w:t>2.2.1</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Δικαιούμενοι συμμετοχής</w:t>
            </w:r>
            <w:r w:rsidR="007E1EEB">
              <w:rPr>
                <w:noProof/>
                <w:webHidden/>
              </w:rPr>
              <w:tab/>
            </w:r>
            <w:r w:rsidR="007E1EEB">
              <w:rPr>
                <w:noProof/>
                <w:webHidden/>
              </w:rPr>
              <w:fldChar w:fldCharType="begin"/>
            </w:r>
            <w:r w:rsidR="007E1EEB">
              <w:rPr>
                <w:noProof/>
                <w:webHidden/>
              </w:rPr>
              <w:instrText xml:space="preserve"> PAGEREF _Toc147328369 \h </w:instrText>
            </w:r>
            <w:r w:rsidR="007E1EEB">
              <w:rPr>
                <w:noProof/>
                <w:webHidden/>
              </w:rPr>
            </w:r>
            <w:r w:rsidR="007E1EEB">
              <w:rPr>
                <w:noProof/>
                <w:webHidden/>
              </w:rPr>
              <w:fldChar w:fldCharType="separate"/>
            </w:r>
            <w:r>
              <w:rPr>
                <w:noProof/>
                <w:webHidden/>
              </w:rPr>
              <w:t>17</w:t>
            </w:r>
            <w:r w:rsidR="007E1EEB">
              <w:rPr>
                <w:noProof/>
                <w:webHidden/>
              </w:rPr>
              <w:fldChar w:fldCharType="end"/>
            </w:r>
          </w:hyperlink>
        </w:p>
        <w:p w14:paraId="11B0E634" w14:textId="59FAC6CA"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70" w:history="1">
            <w:r w:rsidR="007E1EEB" w:rsidRPr="0028264B">
              <w:rPr>
                <w:rStyle w:val="-"/>
                <w:noProof/>
                <w:lang w:val="el-GR"/>
              </w:rPr>
              <w:t>2.2.2</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Εγγύηση συμμετοχής</w:t>
            </w:r>
            <w:r w:rsidR="007E1EEB">
              <w:rPr>
                <w:noProof/>
                <w:webHidden/>
              </w:rPr>
              <w:tab/>
            </w:r>
            <w:r w:rsidR="007E1EEB">
              <w:rPr>
                <w:noProof/>
                <w:webHidden/>
              </w:rPr>
              <w:fldChar w:fldCharType="begin"/>
            </w:r>
            <w:r w:rsidR="007E1EEB">
              <w:rPr>
                <w:noProof/>
                <w:webHidden/>
              </w:rPr>
              <w:instrText xml:space="preserve"> PAGEREF _Toc147328370 \h </w:instrText>
            </w:r>
            <w:r w:rsidR="007E1EEB">
              <w:rPr>
                <w:noProof/>
                <w:webHidden/>
              </w:rPr>
            </w:r>
            <w:r w:rsidR="007E1EEB">
              <w:rPr>
                <w:noProof/>
                <w:webHidden/>
              </w:rPr>
              <w:fldChar w:fldCharType="separate"/>
            </w:r>
            <w:r>
              <w:rPr>
                <w:noProof/>
                <w:webHidden/>
              </w:rPr>
              <w:t>18</w:t>
            </w:r>
            <w:r w:rsidR="007E1EEB">
              <w:rPr>
                <w:noProof/>
                <w:webHidden/>
              </w:rPr>
              <w:fldChar w:fldCharType="end"/>
            </w:r>
          </w:hyperlink>
        </w:p>
        <w:p w14:paraId="4A7C1C7A" w14:textId="652ACCD7"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71" w:history="1">
            <w:r w:rsidR="007E1EEB" w:rsidRPr="0028264B">
              <w:rPr>
                <w:rStyle w:val="-"/>
                <w:noProof/>
                <w:lang w:val="el-GR"/>
              </w:rPr>
              <w:t>2.2.3</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Λόγοι αποκλεισμού</w:t>
            </w:r>
            <w:r w:rsidR="007E1EEB">
              <w:rPr>
                <w:noProof/>
                <w:webHidden/>
              </w:rPr>
              <w:tab/>
            </w:r>
            <w:r w:rsidR="007E1EEB">
              <w:rPr>
                <w:noProof/>
                <w:webHidden/>
              </w:rPr>
              <w:fldChar w:fldCharType="begin"/>
            </w:r>
            <w:r w:rsidR="007E1EEB">
              <w:rPr>
                <w:noProof/>
                <w:webHidden/>
              </w:rPr>
              <w:instrText xml:space="preserve"> PAGEREF _Toc147328371 \h </w:instrText>
            </w:r>
            <w:r w:rsidR="007E1EEB">
              <w:rPr>
                <w:noProof/>
                <w:webHidden/>
              </w:rPr>
            </w:r>
            <w:r w:rsidR="007E1EEB">
              <w:rPr>
                <w:noProof/>
                <w:webHidden/>
              </w:rPr>
              <w:fldChar w:fldCharType="separate"/>
            </w:r>
            <w:r>
              <w:rPr>
                <w:noProof/>
                <w:webHidden/>
              </w:rPr>
              <w:t>20</w:t>
            </w:r>
            <w:r w:rsidR="007E1EEB">
              <w:rPr>
                <w:noProof/>
                <w:webHidden/>
              </w:rPr>
              <w:fldChar w:fldCharType="end"/>
            </w:r>
          </w:hyperlink>
        </w:p>
        <w:p w14:paraId="165D4805" w14:textId="6B76B318" w:rsidR="007E1EEB" w:rsidRDefault="00CC717E">
          <w:pPr>
            <w:pStyle w:val="31"/>
            <w:tabs>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72" w:history="1">
            <w:r w:rsidR="007E1EEB" w:rsidRPr="0028264B">
              <w:rPr>
                <w:rStyle w:val="-"/>
                <w:noProof/>
                <w:lang w:val="el-GR"/>
              </w:rPr>
              <w:t>Κριτήρια Ποιοτικής Επιλογής &amp; αποδεικτά στοιχεία</w:t>
            </w:r>
            <w:r w:rsidR="007E1EEB">
              <w:rPr>
                <w:noProof/>
                <w:webHidden/>
              </w:rPr>
              <w:tab/>
            </w:r>
            <w:r w:rsidR="007E1EEB">
              <w:rPr>
                <w:noProof/>
                <w:webHidden/>
              </w:rPr>
              <w:fldChar w:fldCharType="begin"/>
            </w:r>
            <w:r w:rsidR="007E1EEB">
              <w:rPr>
                <w:noProof/>
                <w:webHidden/>
              </w:rPr>
              <w:instrText xml:space="preserve"> PAGEREF _Toc147328372 \h </w:instrText>
            </w:r>
            <w:r w:rsidR="007E1EEB">
              <w:rPr>
                <w:noProof/>
                <w:webHidden/>
              </w:rPr>
            </w:r>
            <w:r w:rsidR="007E1EEB">
              <w:rPr>
                <w:noProof/>
                <w:webHidden/>
              </w:rPr>
              <w:fldChar w:fldCharType="separate"/>
            </w:r>
            <w:r>
              <w:rPr>
                <w:noProof/>
                <w:webHidden/>
              </w:rPr>
              <w:t>23</w:t>
            </w:r>
            <w:r w:rsidR="007E1EEB">
              <w:rPr>
                <w:noProof/>
                <w:webHidden/>
              </w:rPr>
              <w:fldChar w:fldCharType="end"/>
            </w:r>
          </w:hyperlink>
        </w:p>
        <w:p w14:paraId="13A0972D" w14:textId="73AE4EAC"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73" w:history="1">
            <w:r w:rsidR="007E1EEB" w:rsidRPr="0028264B">
              <w:rPr>
                <w:rStyle w:val="-"/>
                <w:noProof/>
                <w:lang w:val="el-GR"/>
              </w:rPr>
              <w:t>2.2.4</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Καταλληλόλητα άσκησης επαγγελματικής δραστηριότητας</w:t>
            </w:r>
            <w:r w:rsidR="007E1EEB">
              <w:rPr>
                <w:noProof/>
                <w:webHidden/>
              </w:rPr>
              <w:tab/>
            </w:r>
            <w:r w:rsidR="007E1EEB">
              <w:rPr>
                <w:noProof/>
                <w:webHidden/>
              </w:rPr>
              <w:fldChar w:fldCharType="begin"/>
            </w:r>
            <w:r w:rsidR="007E1EEB">
              <w:rPr>
                <w:noProof/>
                <w:webHidden/>
              </w:rPr>
              <w:instrText xml:space="preserve"> PAGEREF _Toc147328373 \h </w:instrText>
            </w:r>
            <w:r w:rsidR="007E1EEB">
              <w:rPr>
                <w:noProof/>
                <w:webHidden/>
              </w:rPr>
            </w:r>
            <w:r w:rsidR="007E1EEB">
              <w:rPr>
                <w:noProof/>
                <w:webHidden/>
              </w:rPr>
              <w:fldChar w:fldCharType="separate"/>
            </w:r>
            <w:r>
              <w:rPr>
                <w:noProof/>
                <w:webHidden/>
              </w:rPr>
              <w:t>23</w:t>
            </w:r>
            <w:r w:rsidR="007E1EEB">
              <w:rPr>
                <w:noProof/>
                <w:webHidden/>
              </w:rPr>
              <w:fldChar w:fldCharType="end"/>
            </w:r>
          </w:hyperlink>
        </w:p>
        <w:p w14:paraId="12D44509" w14:textId="6CB3D8E5"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74" w:history="1">
            <w:r w:rsidR="007E1EEB" w:rsidRPr="0028264B">
              <w:rPr>
                <w:rStyle w:val="-"/>
                <w:noProof/>
                <w:lang w:val="el-GR"/>
              </w:rPr>
              <w:t>2.2.5</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Οικονομική και χρηματοοικονομική επάρκεια</w:t>
            </w:r>
            <w:r w:rsidR="007E1EEB">
              <w:rPr>
                <w:noProof/>
                <w:webHidden/>
              </w:rPr>
              <w:tab/>
            </w:r>
            <w:r w:rsidR="007E1EEB">
              <w:rPr>
                <w:noProof/>
                <w:webHidden/>
              </w:rPr>
              <w:fldChar w:fldCharType="begin"/>
            </w:r>
            <w:r w:rsidR="007E1EEB">
              <w:rPr>
                <w:noProof/>
                <w:webHidden/>
              </w:rPr>
              <w:instrText xml:space="preserve"> PAGEREF _Toc147328374 \h </w:instrText>
            </w:r>
            <w:r w:rsidR="007E1EEB">
              <w:rPr>
                <w:noProof/>
                <w:webHidden/>
              </w:rPr>
            </w:r>
            <w:r w:rsidR="007E1EEB">
              <w:rPr>
                <w:noProof/>
                <w:webHidden/>
              </w:rPr>
              <w:fldChar w:fldCharType="separate"/>
            </w:r>
            <w:r>
              <w:rPr>
                <w:noProof/>
                <w:webHidden/>
              </w:rPr>
              <w:t>24</w:t>
            </w:r>
            <w:r w:rsidR="007E1EEB">
              <w:rPr>
                <w:noProof/>
                <w:webHidden/>
              </w:rPr>
              <w:fldChar w:fldCharType="end"/>
            </w:r>
          </w:hyperlink>
        </w:p>
        <w:p w14:paraId="746919C5" w14:textId="47023BCB"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75" w:history="1">
            <w:r w:rsidR="007E1EEB" w:rsidRPr="0028264B">
              <w:rPr>
                <w:rStyle w:val="-"/>
                <w:noProof/>
                <w:lang w:val="el-GR"/>
              </w:rPr>
              <w:t>2.2.6</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Τεχνική και επαγγελματική ικανότητα</w:t>
            </w:r>
            <w:r w:rsidR="007E1EEB">
              <w:rPr>
                <w:noProof/>
                <w:webHidden/>
              </w:rPr>
              <w:tab/>
            </w:r>
            <w:r w:rsidR="007E1EEB">
              <w:rPr>
                <w:noProof/>
                <w:webHidden/>
              </w:rPr>
              <w:fldChar w:fldCharType="begin"/>
            </w:r>
            <w:r w:rsidR="007E1EEB">
              <w:rPr>
                <w:noProof/>
                <w:webHidden/>
              </w:rPr>
              <w:instrText xml:space="preserve"> PAGEREF _Toc147328375 \h </w:instrText>
            </w:r>
            <w:r w:rsidR="007E1EEB">
              <w:rPr>
                <w:noProof/>
                <w:webHidden/>
              </w:rPr>
            </w:r>
            <w:r w:rsidR="007E1EEB">
              <w:rPr>
                <w:noProof/>
                <w:webHidden/>
              </w:rPr>
              <w:fldChar w:fldCharType="separate"/>
            </w:r>
            <w:r>
              <w:rPr>
                <w:noProof/>
                <w:webHidden/>
              </w:rPr>
              <w:t>24</w:t>
            </w:r>
            <w:r w:rsidR="007E1EEB">
              <w:rPr>
                <w:noProof/>
                <w:webHidden/>
              </w:rPr>
              <w:fldChar w:fldCharType="end"/>
            </w:r>
          </w:hyperlink>
        </w:p>
        <w:p w14:paraId="7F0EA0E9" w14:textId="514351D8" w:rsidR="007E1EEB" w:rsidRDefault="00CC717E">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376" w:history="1">
            <w:r w:rsidR="007E1EEB" w:rsidRPr="0028264B">
              <w:rPr>
                <w:rStyle w:val="-"/>
                <w:noProof/>
                <w:lang w:val="el-GR" w:eastAsia="en-US"/>
              </w:rPr>
              <w:t>2.2.6.1</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eastAsia="en-US"/>
              </w:rPr>
              <w:t>Τεχνική Ικανότητα</w:t>
            </w:r>
            <w:r w:rsidR="007E1EEB">
              <w:rPr>
                <w:noProof/>
                <w:webHidden/>
              </w:rPr>
              <w:tab/>
            </w:r>
            <w:r w:rsidR="007E1EEB">
              <w:rPr>
                <w:noProof/>
                <w:webHidden/>
              </w:rPr>
              <w:fldChar w:fldCharType="begin"/>
            </w:r>
            <w:r w:rsidR="007E1EEB">
              <w:rPr>
                <w:noProof/>
                <w:webHidden/>
              </w:rPr>
              <w:instrText xml:space="preserve"> PAGEREF _Toc147328376 \h </w:instrText>
            </w:r>
            <w:r w:rsidR="007E1EEB">
              <w:rPr>
                <w:noProof/>
                <w:webHidden/>
              </w:rPr>
            </w:r>
            <w:r w:rsidR="007E1EEB">
              <w:rPr>
                <w:noProof/>
                <w:webHidden/>
              </w:rPr>
              <w:fldChar w:fldCharType="separate"/>
            </w:r>
            <w:r>
              <w:rPr>
                <w:noProof/>
                <w:webHidden/>
              </w:rPr>
              <w:t>24</w:t>
            </w:r>
            <w:r w:rsidR="007E1EEB">
              <w:rPr>
                <w:noProof/>
                <w:webHidden/>
              </w:rPr>
              <w:fldChar w:fldCharType="end"/>
            </w:r>
          </w:hyperlink>
        </w:p>
        <w:p w14:paraId="6F3FFEB5" w14:textId="22B3DFE5" w:rsidR="007E1EEB" w:rsidRDefault="00CC717E">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377" w:history="1">
            <w:r w:rsidR="007E1EEB" w:rsidRPr="0028264B">
              <w:rPr>
                <w:rStyle w:val="-"/>
                <w:noProof/>
                <w:lang w:val="el-GR" w:eastAsia="en-US"/>
              </w:rPr>
              <w:t>2.2.6.2</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eastAsia="en-US"/>
              </w:rPr>
              <w:t>Επαγγελματική Ικανότητα – Ομάδα Έργου</w:t>
            </w:r>
            <w:r w:rsidR="007E1EEB">
              <w:rPr>
                <w:noProof/>
                <w:webHidden/>
              </w:rPr>
              <w:tab/>
            </w:r>
            <w:r w:rsidR="007E1EEB">
              <w:rPr>
                <w:noProof/>
                <w:webHidden/>
              </w:rPr>
              <w:fldChar w:fldCharType="begin"/>
            </w:r>
            <w:r w:rsidR="007E1EEB">
              <w:rPr>
                <w:noProof/>
                <w:webHidden/>
              </w:rPr>
              <w:instrText xml:space="preserve"> PAGEREF _Toc147328377 \h </w:instrText>
            </w:r>
            <w:r w:rsidR="007E1EEB">
              <w:rPr>
                <w:noProof/>
                <w:webHidden/>
              </w:rPr>
            </w:r>
            <w:r w:rsidR="007E1EEB">
              <w:rPr>
                <w:noProof/>
                <w:webHidden/>
              </w:rPr>
              <w:fldChar w:fldCharType="separate"/>
            </w:r>
            <w:r>
              <w:rPr>
                <w:noProof/>
                <w:webHidden/>
              </w:rPr>
              <w:t>25</w:t>
            </w:r>
            <w:r w:rsidR="007E1EEB">
              <w:rPr>
                <w:noProof/>
                <w:webHidden/>
              </w:rPr>
              <w:fldChar w:fldCharType="end"/>
            </w:r>
          </w:hyperlink>
        </w:p>
        <w:p w14:paraId="051B4D89" w14:textId="666FE616"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78" w:history="1">
            <w:r w:rsidR="007E1EEB" w:rsidRPr="0028264B">
              <w:rPr>
                <w:rStyle w:val="-"/>
                <w:noProof/>
                <w:lang w:val="el-GR"/>
              </w:rPr>
              <w:t>2.2.7</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Πρότυπα διασφάλισης ποιότητας και πρότυπα περιβαλλοντικής διαχείρισης</w:t>
            </w:r>
            <w:r w:rsidR="007E1EEB">
              <w:rPr>
                <w:noProof/>
                <w:webHidden/>
              </w:rPr>
              <w:tab/>
            </w:r>
            <w:r w:rsidR="007E1EEB">
              <w:rPr>
                <w:noProof/>
                <w:webHidden/>
              </w:rPr>
              <w:fldChar w:fldCharType="begin"/>
            </w:r>
            <w:r w:rsidR="007E1EEB">
              <w:rPr>
                <w:noProof/>
                <w:webHidden/>
              </w:rPr>
              <w:instrText xml:space="preserve"> PAGEREF _Toc147328378 \h </w:instrText>
            </w:r>
            <w:r w:rsidR="007E1EEB">
              <w:rPr>
                <w:noProof/>
                <w:webHidden/>
              </w:rPr>
            </w:r>
            <w:r w:rsidR="007E1EEB">
              <w:rPr>
                <w:noProof/>
                <w:webHidden/>
              </w:rPr>
              <w:fldChar w:fldCharType="separate"/>
            </w:r>
            <w:r>
              <w:rPr>
                <w:noProof/>
                <w:webHidden/>
              </w:rPr>
              <w:t>25</w:t>
            </w:r>
            <w:r w:rsidR="007E1EEB">
              <w:rPr>
                <w:noProof/>
                <w:webHidden/>
              </w:rPr>
              <w:fldChar w:fldCharType="end"/>
            </w:r>
          </w:hyperlink>
        </w:p>
        <w:p w14:paraId="037A23EA" w14:textId="7D597FB5"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79" w:history="1">
            <w:r w:rsidR="007E1EEB" w:rsidRPr="0028264B">
              <w:rPr>
                <w:rStyle w:val="-"/>
                <w:noProof/>
                <w:lang w:val="el-GR"/>
              </w:rPr>
              <w:t>2.2.8</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Στήριξη στην ικανότητα τρίτων – Υπεργολαβία</w:t>
            </w:r>
            <w:r w:rsidR="007E1EEB">
              <w:rPr>
                <w:noProof/>
                <w:webHidden/>
              </w:rPr>
              <w:tab/>
            </w:r>
            <w:r w:rsidR="007E1EEB">
              <w:rPr>
                <w:noProof/>
                <w:webHidden/>
              </w:rPr>
              <w:fldChar w:fldCharType="begin"/>
            </w:r>
            <w:r w:rsidR="007E1EEB">
              <w:rPr>
                <w:noProof/>
                <w:webHidden/>
              </w:rPr>
              <w:instrText xml:space="preserve"> PAGEREF _Toc147328379 \h </w:instrText>
            </w:r>
            <w:r w:rsidR="007E1EEB">
              <w:rPr>
                <w:noProof/>
                <w:webHidden/>
              </w:rPr>
            </w:r>
            <w:r w:rsidR="007E1EEB">
              <w:rPr>
                <w:noProof/>
                <w:webHidden/>
              </w:rPr>
              <w:fldChar w:fldCharType="separate"/>
            </w:r>
            <w:r>
              <w:rPr>
                <w:noProof/>
                <w:webHidden/>
              </w:rPr>
              <w:t>26</w:t>
            </w:r>
            <w:r w:rsidR="007E1EEB">
              <w:rPr>
                <w:noProof/>
                <w:webHidden/>
              </w:rPr>
              <w:fldChar w:fldCharType="end"/>
            </w:r>
          </w:hyperlink>
        </w:p>
        <w:p w14:paraId="7FC082BF" w14:textId="2B470FAF" w:rsidR="007E1EEB" w:rsidRDefault="00CC717E">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380" w:history="1">
            <w:r w:rsidR="007E1EEB" w:rsidRPr="0028264B">
              <w:rPr>
                <w:rStyle w:val="-"/>
                <w:noProof/>
                <w:lang w:val="el-GR"/>
              </w:rPr>
              <w:t>2.2.8.1</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Στήριξη στην ικανότητα τρίτων</w:t>
            </w:r>
            <w:r w:rsidR="007E1EEB">
              <w:rPr>
                <w:noProof/>
                <w:webHidden/>
              </w:rPr>
              <w:tab/>
            </w:r>
            <w:r w:rsidR="007E1EEB">
              <w:rPr>
                <w:noProof/>
                <w:webHidden/>
              </w:rPr>
              <w:fldChar w:fldCharType="begin"/>
            </w:r>
            <w:r w:rsidR="007E1EEB">
              <w:rPr>
                <w:noProof/>
                <w:webHidden/>
              </w:rPr>
              <w:instrText xml:space="preserve"> PAGEREF _Toc147328380 \h </w:instrText>
            </w:r>
            <w:r w:rsidR="007E1EEB">
              <w:rPr>
                <w:noProof/>
                <w:webHidden/>
              </w:rPr>
            </w:r>
            <w:r w:rsidR="007E1EEB">
              <w:rPr>
                <w:noProof/>
                <w:webHidden/>
              </w:rPr>
              <w:fldChar w:fldCharType="separate"/>
            </w:r>
            <w:r>
              <w:rPr>
                <w:noProof/>
                <w:webHidden/>
              </w:rPr>
              <w:t>26</w:t>
            </w:r>
            <w:r w:rsidR="007E1EEB">
              <w:rPr>
                <w:noProof/>
                <w:webHidden/>
              </w:rPr>
              <w:fldChar w:fldCharType="end"/>
            </w:r>
          </w:hyperlink>
        </w:p>
        <w:p w14:paraId="1764E92D" w14:textId="667FE7DE" w:rsidR="007E1EEB" w:rsidRDefault="00CC717E">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381" w:history="1">
            <w:r w:rsidR="007E1EEB" w:rsidRPr="0028264B">
              <w:rPr>
                <w:rStyle w:val="-"/>
                <w:noProof/>
                <w:lang w:val="el-GR"/>
              </w:rPr>
              <w:t>2.2.8.2</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Υπεργολαβία</w:t>
            </w:r>
            <w:r w:rsidR="007E1EEB">
              <w:rPr>
                <w:noProof/>
                <w:webHidden/>
              </w:rPr>
              <w:tab/>
            </w:r>
            <w:r w:rsidR="007E1EEB">
              <w:rPr>
                <w:noProof/>
                <w:webHidden/>
              </w:rPr>
              <w:fldChar w:fldCharType="begin"/>
            </w:r>
            <w:r w:rsidR="007E1EEB">
              <w:rPr>
                <w:noProof/>
                <w:webHidden/>
              </w:rPr>
              <w:instrText xml:space="preserve"> PAGEREF _Toc147328381 \h </w:instrText>
            </w:r>
            <w:r w:rsidR="007E1EEB">
              <w:rPr>
                <w:noProof/>
                <w:webHidden/>
              </w:rPr>
            </w:r>
            <w:r w:rsidR="007E1EEB">
              <w:rPr>
                <w:noProof/>
                <w:webHidden/>
              </w:rPr>
              <w:fldChar w:fldCharType="separate"/>
            </w:r>
            <w:r>
              <w:rPr>
                <w:noProof/>
                <w:webHidden/>
              </w:rPr>
              <w:t>27</w:t>
            </w:r>
            <w:r w:rsidR="007E1EEB">
              <w:rPr>
                <w:noProof/>
                <w:webHidden/>
              </w:rPr>
              <w:fldChar w:fldCharType="end"/>
            </w:r>
          </w:hyperlink>
        </w:p>
        <w:p w14:paraId="15522CB5" w14:textId="1867E2C0"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82" w:history="1">
            <w:r w:rsidR="007E1EEB" w:rsidRPr="0028264B">
              <w:rPr>
                <w:rStyle w:val="-"/>
                <w:noProof/>
                <w:lang w:val="el-GR"/>
              </w:rPr>
              <w:t>2.2.9</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Κανόνες απόδειξης ποιοτικής επιλογής</w:t>
            </w:r>
            <w:r w:rsidR="007E1EEB">
              <w:rPr>
                <w:noProof/>
                <w:webHidden/>
              </w:rPr>
              <w:tab/>
            </w:r>
            <w:r w:rsidR="007E1EEB">
              <w:rPr>
                <w:noProof/>
                <w:webHidden/>
              </w:rPr>
              <w:fldChar w:fldCharType="begin"/>
            </w:r>
            <w:r w:rsidR="007E1EEB">
              <w:rPr>
                <w:noProof/>
                <w:webHidden/>
              </w:rPr>
              <w:instrText xml:space="preserve"> PAGEREF _Toc147328382 \h </w:instrText>
            </w:r>
            <w:r w:rsidR="007E1EEB">
              <w:rPr>
                <w:noProof/>
                <w:webHidden/>
              </w:rPr>
            </w:r>
            <w:r w:rsidR="007E1EEB">
              <w:rPr>
                <w:noProof/>
                <w:webHidden/>
              </w:rPr>
              <w:fldChar w:fldCharType="separate"/>
            </w:r>
            <w:r>
              <w:rPr>
                <w:noProof/>
                <w:webHidden/>
              </w:rPr>
              <w:t>27</w:t>
            </w:r>
            <w:r w:rsidR="007E1EEB">
              <w:rPr>
                <w:noProof/>
                <w:webHidden/>
              </w:rPr>
              <w:fldChar w:fldCharType="end"/>
            </w:r>
          </w:hyperlink>
        </w:p>
        <w:p w14:paraId="0C89C891" w14:textId="1E63BD42" w:rsidR="007E1EEB" w:rsidRDefault="00CC717E">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383" w:history="1">
            <w:r w:rsidR="007E1EEB" w:rsidRPr="0028264B">
              <w:rPr>
                <w:rStyle w:val="-"/>
                <w:noProof/>
                <w:lang w:val="el-GR"/>
              </w:rPr>
              <w:t>2.2.9.1</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Προκαταρκτική απόδειξη κατά την υποβολή προσφορών</w:t>
            </w:r>
            <w:r w:rsidR="007E1EEB">
              <w:rPr>
                <w:noProof/>
                <w:webHidden/>
              </w:rPr>
              <w:tab/>
            </w:r>
            <w:r w:rsidR="007E1EEB">
              <w:rPr>
                <w:noProof/>
                <w:webHidden/>
              </w:rPr>
              <w:fldChar w:fldCharType="begin"/>
            </w:r>
            <w:r w:rsidR="007E1EEB">
              <w:rPr>
                <w:noProof/>
                <w:webHidden/>
              </w:rPr>
              <w:instrText xml:space="preserve"> PAGEREF _Toc147328383 \h </w:instrText>
            </w:r>
            <w:r w:rsidR="007E1EEB">
              <w:rPr>
                <w:noProof/>
                <w:webHidden/>
              </w:rPr>
            </w:r>
            <w:r w:rsidR="007E1EEB">
              <w:rPr>
                <w:noProof/>
                <w:webHidden/>
              </w:rPr>
              <w:fldChar w:fldCharType="separate"/>
            </w:r>
            <w:r>
              <w:rPr>
                <w:noProof/>
                <w:webHidden/>
              </w:rPr>
              <w:t>27</w:t>
            </w:r>
            <w:r w:rsidR="007E1EEB">
              <w:rPr>
                <w:noProof/>
                <w:webHidden/>
              </w:rPr>
              <w:fldChar w:fldCharType="end"/>
            </w:r>
          </w:hyperlink>
        </w:p>
        <w:p w14:paraId="1CE0079E" w14:textId="4EC9317C" w:rsidR="007E1EEB" w:rsidRDefault="00CC717E">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384" w:history="1">
            <w:r w:rsidR="007E1EEB" w:rsidRPr="0028264B">
              <w:rPr>
                <w:rStyle w:val="-"/>
                <w:noProof/>
                <w:lang w:val="el-GR"/>
              </w:rPr>
              <w:t>2.2.9.2</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Αποδεικτικά μέσα - Δικαιολογητικά προσωρινού αναδόχου</w:t>
            </w:r>
            <w:r w:rsidR="007E1EEB">
              <w:rPr>
                <w:noProof/>
                <w:webHidden/>
              </w:rPr>
              <w:tab/>
            </w:r>
            <w:r w:rsidR="007E1EEB">
              <w:rPr>
                <w:noProof/>
                <w:webHidden/>
              </w:rPr>
              <w:fldChar w:fldCharType="begin"/>
            </w:r>
            <w:r w:rsidR="007E1EEB">
              <w:rPr>
                <w:noProof/>
                <w:webHidden/>
              </w:rPr>
              <w:instrText xml:space="preserve"> PAGEREF _Toc147328384 \h </w:instrText>
            </w:r>
            <w:r w:rsidR="007E1EEB">
              <w:rPr>
                <w:noProof/>
                <w:webHidden/>
              </w:rPr>
            </w:r>
            <w:r w:rsidR="007E1EEB">
              <w:rPr>
                <w:noProof/>
                <w:webHidden/>
              </w:rPr>
              <w:fldChar w:fldCharType="separate"/>
            </w:r>
            <w:r>
              <w:rPr>
                <w:noProof/>
                <w:webHidden/>
              </w:rPr>
              <w:t>29</w:t>
            </w:r>
            <w:r w:rsidR="007E1EEB">
              <w:rPr>
                <w:noProof/>
                <w:webHidden/>
              </w:rPr>
              <w:fldChar w:fldCharType="end"/>
            </w:r>
          </w:hyperlink>
        </w:p>
        <w:p w14:paraId="599100EE" w14:textId="1462C185"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385" w:history="1">
            <w:r w:rsidR="007E1EEB" w:rsidRPr="0028264B">
              <w:rPr>
                <w:rStyle w:val="-"/>
                <w:noProof/>
                <w:lang w:val="el-GR"/>
              </w:rPr>
              <w:t>2.3</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Κριτήρια Ανάθεσης</w:t>
            </w:r>
            <w:r w:rsidR="007E1EEB">
              <w:rPr>
                <w:noProof/>
                <w:webHidden/>
              </w:rPr>
              <w:tab/>
            </w:r>
            <w:r w:rsidR="007E1EEB">
              <w:rPr>
                <w:noProof/>
                <w:webHidden/>
              </w:rPr>
              <w:fldChar w:fldCharType="begin"/>
            </w:r>
            <w:r w:rsidR="007E1EEB">
              <w:rPr>
                <w:noProof/>
                <w:webHidden/>
              </w:rPr>
              <w:instrText xml:space="preserve"> PAGEREF _Toc147328385 \h </w:instrText>
            </w:r>
            <w:r w:rsidR="007E1EEB">
              <w:rPr>
                <w:noProof/>
                <w:webHidden/>
              </w:rPr>
            </w:r>
            <w:r w:rsidR="007E1EEB">
              <w:rPr>
                <w:noProof/>
                <w:webHidden/>
              </w:rPr>
              <w:fldChar w:fldCharType="separate"/>
            </w:r>
            <w:r>
              <w:rPr>
                <w:noProof/>
                <w:webHidden/>
              </w:rPr>
              <w:t>38</w:t>
            </w:r>
            <w:r w:rsidR="007E1EEB">
              <w:rPr>
                <w:noProof/>
                <w:webHidden/>
              </w:rPr>
              <w:fldChar w:fldCharType="end"/>
            </w:r>
          </w:hyperlink>
        </w:p>
        <w:p w14:paraId="2ADD7DB5" w14:textId="36D584B6"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86" w:history="1">
            <w:r w:rsidR="007E1EEB" w:rsidRPr="0028264B">
              <w:rPr>
                <w:rStyle w:val="-"/>
                <w:noProof/>
                <w:lang w:val="el-GR"/>
              </w:rPr>
              <w:t>2.3.1</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Κριτήριο ανάθεσης</w:t>
            </w:r>
            <w:r w:rsidR="007E1EEB">
              <w:rPr>
                <w:noProof/>
                <w:webHidden/>
              </w:rPr>
              <w:tab/>
            </w:r>
            <w:r w:rsidR="007E1EEB">
              <w:rPr>
                <w:noProof/>
                <w:webHidden/>
              </w:rPr>
              <w:fldChar w:fldCharType="begin"/>
            </w:r>
            <w:r w:rsidR="007E1EEB">
              <w:rPr>
                <w:noProof/>
                <w:webHidden/>
              </w:rPr>
              <w:instrText xml:space="preserve"> PAGEREF _Toc147328386 \h </w:instrText>
            </w:r>
            <w:r w:rsidR="007E1EEB">
              <w:rPr>
                <w:noProof/>
                <w:webHidden/>
              </w:rPr>
            </w:r>
            <w:r w:rsidR="007E1EEB">
              <w:rPr>
                <w:noProof/>
                <w:webHidden/>
              </w:rPr>
              <w:fldChar w:fldCharType="separate"/>
            </w:r>
            <w:r>
              <w:rPr>
                <w:noProof/>
                <w:webHidden/>
              </w:rPr>
              <w:t>38</w:t>
            </w:r>
            <w:r w:rsidR="007E1EEB">
              <w:rPr>
                <w:noProof/>
                <w:webHidden/>
              </w:rPr>
              <w:fldChar w:fldCharType="end"/>
            </w:r>
          </w:hyperlink>
        </w:p>
        <w:p w14:paraId="0E2C5B07" w14:textId="19D36B8A" w:rsidR="007E1EEB" w:rsidRDefault="00CC717E">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387" w:history="1">
            <w:r w:rsidR="007E1EEB" w:rsidRPr="0028264B">
              <w:rPr>
                <w:rStyle w:val="-"/>
                <w:noProof/>
                <w:lang w:val="el-GR"/>
              </w:rPr>
              <w:t>2.3.1.1</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Διαμόρφωση συγκριτικού κόστους Προσφοράς</w:t>
            </w:r>
            <w:r w:rsidR="007E1EEB">
              <w:rPr>
                <w:noProof/>
                <w:webHidden/>
              </w:rPr>
              <w:tab/>
            </w:r>
            <w:r w:rsidR="007E1EEB">
              <w:rPr>
                <w:noProof/>
                <w:webHidden/>
              </w:rPr>
              <w:fldChar w:fldCharType="begin"/>
            </w:r>
            <w:r w:rsidR="007E1EEB">
              <w:rPr>
                <w:noProof/>
                <w:webHidden/>
              </w:rPr>
              <w:instrText xml:space="preserve"> PAGEREF _Toc147328387 \h </w:instrText>
            </w:r>
            <w:r w:rsidR="007E1EEB">
              <w:rPr>
                <w:noProof/>
                <w:webHidden/>
              </w:rPr>
            </w:r>
            <w:r w:rsidR="007E1EEB">
              <w:rPr>
                <w:noProof/>
                <w:webHidden/>
              </w:rPr>
              <w:fldChar w:fldCharType="separate"/>
            </w:r>
            <w:r>
              <w:rPr>
                <w:noProof/>
                <w:webHidden/>
              </w:rPr>
              <w:t>38</w:t>
            </w:r>
            <w:r w:rsidR="007E1EEB">
              <w:rPr>
                <w:noProof/>
                <w:webHidden/>
              </w:rPr>
              <w:fldChar w:fldCharType="end"/>
            </w:r>
          </w:hyperlink>
        </w:p>
        <w:p w14:paraId="56ACDFF4" w14:textId="1FD30DE0"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388" w:history="1">
            <w:r w:rsidR="007E1EEB" w:rsidRPr="0028264B">
              <w:rPr>
                <w:rStyle w:val="-"/>
                <w:noProof/>
                <w:lang w:val="el-GR"/>
              </w:rPr>
              <w:t>2.4</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Κατάρτιση - Περιεχόμενο Προσφορών</w:t>
            </w:r>
            <w:r w:rsidR="007E1EEB">
              <w:rPr>
                <w:noProof/>
                <w:webHidden/>
              </w:rPr>
              <w:tab/>
            </w:r>
            <w:r w:rsidR="007E1EEB">
              <w:rPr>
                <w:noProof/>
                <w:webHidden/>
              </w:rPr>
              <w:fldChar w:fldCharType="begin"/>
            </w:r>
            <w:r w:rsidR="007E1EEB">
              <w:rPr>
                <w:noProof/>
                <w:webHidden/>
              </w:rPr>
              <w:instrText xml:space="preserve"> PAGEREF _Toc147328388 \h </w:instrText>
            </w:r>
            <w:r w:rsidR="007E1EEB">
              <w:rPr>
                <w:noProof/>
                <w:webHidden/>
              </w:rPr>
            </w:r>
            <w:r w:rsidR="007E1EEB">
              <w:rPr>
                <w:noProof/>
                <w:webHidden/>
              </w:rPr>
              <w:fldChar w:fldCharType="separate"/>
            </w:r>
            <w:r>
              <w:rPr>
                <w:noProof/>
                <w:webHidden/>
              </w:rPr>
              <w:t>39</w:t>
            </w:r>
            <w:r w:rsidR="007E1EEB">
              <w:rPr>
                <w:noProof/>
                <w:webHidden/>
              </w:rPr>
              <w:fldChar w:fldCharType="end"/>
            </w:r>
          </w:hyperlink>
        </w:p>
        <w:p w14:paraId="41186743" w14:textId="5D61B7D3"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89" w:history="1">
            <w:r w:rsidR="007E1EEB" w:rsidRPr="0028264B">
              <w:rPr>
                <w:rStyle w:val="-"/>
                <w:noProof/>
                <w:lang w:val="el-GR"/>
              </w:rPr>
              <w:t>2.4.1</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Γενικοί όροι υποβολής προσφορών</w:t>
            </w:r>
            <w:r w:rsidR="007E1EEB">
              <w:rPr>
                <w:noProof/>
                <w:webHidden/>
              </w:rPr>
              <w:tab/>
            </w:r>
            <w:r w:rsidR="007E1EEB">
              <w:rPr>
                <w:noProof/>
                <w:webHidden/>
              </w:rPr>
              <w:fldChar w:fldCharType="begin"/>
            </w:r>
            <w:r w:rsidR="007E1EEB">
              <w:rPr>
                <w:noProof/>
                <w:webHidden/>
              </w:rPr>
              <w:instrText xml:space="preserve"> PAGEREF _Toc147328389 \h </w:instrText>
            </w:r>
            <w:r w:rsidR="007E1EEB">
              <w:rPr>
                <w:noProof/>
                <w:webHidden/>
              </w:rPr>
            </w:r>
            <w:r w:rsidR="007E1EEB">
              <w:rPr>
                <w:noProof/>
                <w:webHidden/>
              </w:rPr>
              <w:fldChar w:fldCharType="separate"/>
            </w:r>
            <w:r>
              <w:rPr>
                <w:noProof/>
                <w:webHidden/>
              </w:rPr>
              <w:t>39</w:t>
            </w:r>
            <w:r w:rsidR="007E1EEB">
              <w:rPr>
                <w:noProof/>
                <w:webHidden/>
              </w:rPr>
              <w:fldChar w:fldCharType="end"/>
            </w:r>
          </w:hyperlink>
        </w:p>
        <w:p w14:paraId="603E4416" w14:textId="173AC8C9"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90" w:history="1">
            <w:r w:rsidR="007E1EEB" w:rsidRPr="0028264B">
              <w:rPr>
                <w:rStyle w:val="-"/>
                <w:noProof/>
                <w:lang w:val="el-GR"/>
              </w:rPr>
              <w:t>2.4.2</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Χρόνος και Τρόπος υποβολής προσφορών</w:t>
            </w:r>
            <w:r w:rsidR="007E1EEB">
              <w:rPr>
                <w:noProof/>
                <w:webHidden/>
              </w:rPr>
              <w:tab/>
            </w:r>
            <w:r w:rsidR="007E1EEB">
              <w:rPr>
                <w:noProof/>
                <w:webHidden/>
              </w:rPr>
              <w:fldChar w:fldCharType="begin"/>
            </w:r>
            <w:r w:rsidR="007E1EEB">
              <w:rPr>
                <w:noProof/>
                <w:webHidden/>
              </w:rPr>
              <w:instrText xml:space="preserve"> PAGEREF _Toc147328390 \h </w:instrText>
            </w:r>
            <w:r w:rsidR="007E1EEB">
              <w:rPr>
                <w:noProof/>
                <w:webHidden/>
              </w:rPr>
            </w:r>
            <w:r w:rsidR="007E1EEB">
              <w:rPr>
                <w:noProof/>
                <w:webHidden/>
              </w:rPr>
              <w:fldChar w:fldCharType="separate"/>
            </w:r>
            <w:r>
              <w:rPr>
                <w:noProof/>
                <w:webHidden/>
              </w:rPr>
              <w:t>39</w:t>
            </w:r>
            <w:r w:rsidR="007E1EEB">
              <w:rPr>
                <w:noProof/>
                <w:webHidden/>
              </w:rPr>
              <w:fldChar w:fldCharType="end"/>
            </w:r>
          </w:hyperlink>
        </w:p>
        <w:p w14:paraId="4FC6FC86" w14:textId="33E7BAED"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91" w:history="1">
            <w:r w:rsidR="007E1EEB" w:rsidRPr="0028264B">
              <w:rPr>
                <w:rStyle w:val="-"/>
                <w:noProof/>
                <w:lang w:val="el-GR"/>
              </w:rPr>
              <w:t>2.4.3</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Περιεχόμενα Φακέλου «Δικαιολογητικά Συμμετοχής - Τεχνική Προσφορά»</w:t>
            </w:r>
            <w:r w:rsidR="007E1EEB">
              <w:rPr>
                <w:noProof/>
                <w:webHidden/>
              </w:rPr>
              <w:tab/>
            </w:r>
            <w:r w:rsidR="007E1EEB">
              <w:rPr>
                <w:noProof/>
                <w:webHidden/>
              </w:rPr>
              <w:fldChar w:fldCharType="begin"/>
            </w:r>
            <w:r w:rsidR="007E1EEB">
              <w:rPr>
                <w:noProof/>
                <w:webHidden/>
              </w:rPr>
              <w:instrText xml:space="preserve"> PAGEREF _Toc147328391 \h </w:instrText>
            </w:r>
            <w:r w:rsidR="007E1EEB">
              <w:rPr>
                <w:noProof/>
                <w:webHidden/>
              </w:rPr>
            </w:r>
            <w:r w:rsidR="007E1EEB">
              <w:rPr>
                <w:noProof/>
                <w:webHidden/>
              </w:rPr>
              <w:fldChar w:fldCharType="separate"/>
            </w:r>
            <w:r>
              <w:rPr>
                <w:noProof/>
                <w:webHidden/>
              </w:rPr>
              <w:t>42</w:t>
            </w:r>
            <w:r w:rsidR="007E1EEB">
              <w:rPr>
                <w:noProof/>
                <w:webHidden/>
              </w:rPr>
              <w:fldChar w:fldCharType="end"/>
            </w:r>
          </w:hyperlink>
        </w:p>
        <w:p w14:paraId="1FD2762D" w14:textId="414744BA" w:rsidR="007E1EEB" w:rsidRDefault="00CC717E">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392" w:history="1">
            <w:r w:rsidR="007E1EEB" w:rsidRPr="0028264B">
              <w:rPr>
                <w:rStyle w:val="-"/>
                <w:noProof/>
              </w:rPr>
              <w:t>2.4.3.1</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rPr>
              <w:t>Δικαιολογητικά Συμμετοχής</w:t>
            </w:r>
            <w:r w:rsidR="007E1EEB">
              <w:rPr>
                <w:noProof/>
                <w:webHidden/>
              </w:rPr>
              <w:tab/>
            </w:r>
            <w:r w:rsidR="007E1EEB">
              <w:rPr>
                <w:noProof/>
                <w:webHidden/>
              </w:rPr>
              <w:fldChar w:fldCharType="begin"/>
            </w:r>
            <w:r w:rsidR="007E1EEB">
              <w:rPr>
                <w:noProof/>
                <w:webHidden/>
              </w:rPr>
              <w:instrText xml:space="preserve"> PAGEREF _Toc147328392 \h </w:instrText>
            </w:r>
            <w:r w:rsidR="007E1EEB">
              <w:rPr>
                <w:noProof/>
                <w:webHidden/>
              </w:rPr>
            </w:r>
            <w:r w:rsidR="007E1EEB">
              <w:rPr>
                <w:noProof/>
                <w:webHidden/>
              </w:rPr>
              <w:fldChar w:fldCharType="separate"/>
            </w:r>
            <w:r>
              <w:rPr>
                <w:noProof/>
                <w:webHidden/>
              </w:rPr>
              <w:t>42</w:t>
            </w:r>
            <w:r w:rsidR="007E1EEB">
              <w:rPr>
                <w:noProof/>
                <w:webHidden/>
              </w:rPr>
              <w:fldChar w:fldCharType="end"/>
            </w:r>
          </w:hyperlink>
        </w:p>
        <w:p w14:paraId="680C597D" w14:textId="1E246B37" w:rsidR="007E1EEB" w:rsidRDefault="00CC717E">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393" w:history="1">
            <w:r w:rsidR="007E1EEB" w:rsidRPr="0028264B">
              <w:rPr>
                <w:rStyle w:val="-"/>
                <w:noProof/>
                <w:lang w:val="el-GR"/>
              </w:rPr>
              <w:t>2.4.3.2</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Τεχνική Προσφορά</w:t>
            </w:r>
            <w:r w:rsidR="007E1EEB">
              <w:rPr>
                <w:noProof/>
                <w:webHidden/>
              </w:rPr>
              <w:tab/>
            </w:r>
            <w:r w:rsidR="007E1EEB">
              <w:rPr>
                <w:noProof/>
                <w:webHidden/>
              </w:rPr>
              <w:fldChar w:fldCharType="begin"/>
            </w:r>
            <w:r w:rsidR="007E1EEB">
              <w:rPr>
                <w:noProof/>
                <w:webHidden/>
              </w:rPr>
              <w:instrText xml:space="preserve"> PAGEREF _Toc147328393 \h </w:instrText>
            </w:r>
            <w:r w:rsidR="007E1EEB">
              <w:rPr>
                <w:noProof/>
                <w:webHidden/>
              </w:rPr>
            </w:r>
            <w:r w:rsidR="007E1EEB">
              <w:rPr>
                <w:noProof/>
                <w:webHidden/>
              </w:rPr>
              <w:fldChar w:fldCharType="separate"/>
            </w:r>
            <w:r>
              <w:rPr>
                <w:noProof/>
                <w:webHidden/>
              </w:rPr>
              <w:t>44</w:t>
            </w:r>
            <w:r w:rsidR="007E1EEB">
              <w:rPr>
                <w:noProof/>
                <w:webHidden/>
              </w:rPr>
              <w:fldChar w:fldCharType="end"/>
            </w:r>
          </w:hyperlink>
        </w:p>
        <w:p w14:paraId="3CD1F2A4" w14:textId="73C5BFC1"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94" w:history="1">
            <w:r w:rsidR="007E1EEB" w:rsidRPr="0028264B">
              <w:rPr>
                <w:rStyle w:val="-"/>
                <w:noProof/>
                <w:lang w:val="el-GR"/>
              </w:rPr>
              <w:t>2.4.4</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Περιεχόμενα Φακέλου «Οικονομική Προσφορά» / Τρόπος σύνταξης και υποβολής οικονομικών προσφορών</w:t>
            </w:r>
            <w:r w:rsidR="007E1EEB">
              <w:rPr>
                <w:noProof/>
                <w:webHidden/>
              </w:rPr>
              <w:tab/>
            </w:r>
            <w:r w:rsidR="007E1EEB">
              <w:rPr>
                <w:noProof/>
                <w:webHidden/>
              </w:rPr>
              <w:fldChar w:fldCharType="begin"/>
            </w:r>
            <w:r w:rsidR="007E1EEB">
              <w:rPr>
                <w:noProof/>
                <w:webHidden/>
              </w:rPr>
              <w:instrText xml:space="preserve"> PAGEREF _Toc147328394 \h </w:instrText>
            </w:r>
            <w:r w:rsidR="007E1EEB">
              <w:rPr>
                <w:noProof/>
                <w:webHidden/>
              </w:rPr>
            </w:r>
            <w:r w:rsidR="007E1EEB">
              <w:rPr>
                <w:noProof/>
                <w:webHidden/>
              </w:rPr>
              <w:fldChar w:fldCharType="separate"/>
            </w:r>
            <w:r>
              <w:rPr>
                <w:noProof/>
                <w:webHidden/>
              </w:rPr>
              <w:t>44</w:t>
            </w:r>
            <w:r w:rsidR="007E1EEB">
              <w:rPr>
                <w:noProof/>
                <w:webHidden/>
              </w:rPr>
              <w:fldChar w:fldCharType="end"/>
            </w:r>
          </w:hyperlink>
        </w:p>
        <w:p w14:paraId="5D565C70" w14:textId="163D3836"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95" w:history="1">
            <w:r w:rsidR="007E1EEB" w:rsidRPr="0028264B">
              <w:rPr>
                <w:rStyle w:val="-"/>
                <w:noProof/>
                <w:lang w:val="el-GR"/>
              </w:rPr>
              <w:t>2.4.5</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Χρόνος ισχύος των προσφορών</w:t>
            </w:r>
            <w:r w:rsidR="007E1EEB">
              <w:rPr>
                <w:noProof/>
                <w:webHidden/>
              </w:rPr>
              <w:tab/>
            </w:r>
            <w:r w:rsidR="007E1EEB">
              <w:rPr>
                <w:noProof/>
                <w:webHidden/>
              </w:rPr>
              <w:fldChar w:fldCharType="begin"/>
            </w:r>
            <w:r w:rsidR="007E1EEB">
              <w:rPr>
                <w:noProof/>
                <w:webHidden/>
              </w:rPr>
              <w:instrText xml:space="preserve"> PAGEREF _Toc147328395 \h </w:instrText>
            </w:r>
            <w:r w:rsidR="007E1EEB">
              <w:rPr>
                <w:noProof/>
                <w:webHidden/>
              </w:rPr>
            </w:r>
            <w:r w:rsidR="007E1EEB">
              <w:rPr>
                <w:noProof/>
                <w:webHidden/>
              </w:rPr>
              <w:fldChar w:fldCharType="separate"/>
            </w:r>
            <w:r>
              <w:rPr>
                <w:noProof/>
                <w:webHidden/>
              </w:rPr>
              <w:t>45</w:t>
            </w:r>
            <w:r w:rsidR="007E1EEB">
              <w:rPr>
                <w:noProof/>
                <w:webHidden/>
              </w:rPr>
              <w:fldChar w:fldCharType="end"/>
            </w:r>
          </w:hyperlink>
        </w:p>
        <w:p w14:paraId="55250CE1" w14:textId="7AFAA0ED"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96" w:history="1">
            <w:r w:rsidR="007E1EEB" w:rsidRPr="0028264B">
              <w:rPr>
                <w:rStyle w:val="-"/>
                <w:noProof/>
                <w:lang w:val="el-GR"/>
              </w:rPr>
              <w:t>2.4.6</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Λόγοι απόρριψης προσφορών</w:t>
            </w:r>
            <w:r w:rsidR="007E1EEB">
              <w:rPr>
                <w:noProof/>
                <w:webHidden/>
              </w:rPr>
              <w:tab/>
            </w:r>
            <w:r w:rsidR="007E1EEB">
              <w:rPr>
                <w:noProof/>
                <w:webHidden/>
              </w:rPr>
              <w:fldChar w:fldCharType="begin"/>
            </w:r>
            <w:r w:rsidR="007E1EEB">
              <w:rPr>
                <w:noProof/>
                <w:webHidden/>
              </w:rPr>
              <w:instrText xml:space="preserve"> PAGEREF _Toc147328396 \h </w:instrText>
            </w:r>
            <w:r w:rsidR="007E1EEB">
              <w:rPr>
                <w:noProof/>
                <w:webHidden/>
              </w:rPr>
            </w:r>
            <w:r w:rsidR="007E1EEB">
              <w:rPr>
                <w:noProof/>
                <w:webHidden/>
              </w:rPr>
              <w:fldChar w:fldCharType="separate"/>
            </w:r>
            <w:r>
              <w:rPr>
                <w:noProof/>
                <w:webHidden/>
              </w:rPr>
              <w:t>45</w:t>
            </w:r>
            <w:r w:rsidR="007E1EEB">
              <w:rPr>
                <w:noProof/>
                <w:webHidden/>
              </w:rPr>
              <w:fldChar w:fldCharType="end"/>
            </w:r>
          </w:hyperlink>
        </w:p>
        <w:p w14:paraId="096BE590" w14:textId="265D4DF7" w:rsidR="007E1EEB" w:rsidRDefault="00CC717E">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28397" w:history="1">
            <w:r w:rsidR="007E1EEB" w:rsidRPr="0028264B">
              <w:rPr>
                <w:rStyle w:val="-"/>
                <w:noProof/>
                <w14:scene3d>
                  <w14:camera w14:prst="orthographicFront"/>
                  <w14:lightRig w14:rig="threePt" w14:dir="t">
                    <w14:rot w14:lat="0" w14:lon="0" w14:rev="0"/>
                  </w14:lightRig>
                </w14:scene3d>
              </w:rPr>
              <w:t>3.</w:t>
            </w:r>
            <w:r w:rsidR="007E1EEB">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7E1EEB" w:rsidRPr="0028264B">
              <w:rPr>
                <w:rStyle w:val="-"/>
                <w:noProof/>
              </w:rPr>
              <w:t>ΔΙΕΝΕΡΓΕΙΑ ΔΙΑΔΙΚΑΣΙΑΣ - ΑΞΙΟΛΟΓΗΣΗ ΠΡΟΣΦΟΡΩΝ</w:t>
            </w:r>
            <w:r w:rsidR="007E1EEB">
              <w:rPr>
                <w:noProof/>
                <w:webHidden/>
              </w:rPr>
              <w:tab/>
            </w:r>
            <w:r w:rsidR="007E1EEB">
              <w:rPr>
                <w:noProof/>
                <w:webHidden/>
              </w:rPr>
              <w:fldChar w:fldCharType="begin"/>
            </w:r>
            <w:r w:rsidR="007E1EEB">
              <w:rPr>
                <w:noProof/>
                <w:webHidden/>
              </w:rPr>
              <w:instrText xml:space="preserve"> PAGEREF _Toc147328397 \h </w:instrText>
            </w:r>
            <w:r w:rsidR="007E1EEB">
              <w:rPr>
                <w:noProof/>
                <w:webHidden/>
              </w:rPr>
            </w:r>
            <w:r w:rsidR="007E1EEB">
              <w:rPr>
                <w:noProof/>
                <w:webHidden/>
              </w:rPr>
              <w:fldChar w:fldCharType="separate"/>
            </w:r>
            <w:r>
              <w:rPr>
                <w:noProof/>
                <w:webHidden/>
              </w:rPr>
              <w:t>48</w:t>
            </w:r>
            <w:r w:rsidR="007E1EEB">
              <w:rPr>
                <w:noProof/>
                <w:webHidden/>
              </w:rPr>
              <w:fldChar w:fldCharType="end"/>
            </w:r>
          </w:hyperlink>
        </w:p>
        <w:p w14:paraId="0B528647" w14:textId="54D28B9C"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398" w:history="1">
            <w:r w:rsidR="007E1EEB" w:rsidRPr="0028264B">
              <w:rPr>
                <w:rStyle w:val="-"/>
                <w:noProof/>
                <w:lang w:val="el-GR"/>
              </w:rPr>
              <w:t>3.1</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Αποσφράγιση και αξιολόγηση προσφορών</w:t>
            </w:r>
            <w:r w:rsidR="007E1EEB">
              <w:rPr>
                <w:noProof/>
                <w:webHidden/>
              </w:rPr>
              <w:tab/>
            </w:r>
            <w:r w:rsidR="007E1EEB">
              <w:rPr>
                <w:noProof/>
                <w:webHidden/>
              </w:rPr>
              <w:fldChar w:fldCharType="begin"/>
            </w:r>
            <w:r w:rsidR="007E1EEB">
              <w:rPr>
                <w:noProof/>
                <w:webHidden/>
              </w:rPr>
              <w:instrText xml:space="preserve"> PAGEREF _Toc147328398 \h </w:instrText>
            </w:r>
            <w:r w:rsidR="007E1EEB">
              <w:rPr>
                <w:noProof/>
                <w:webHidden/>
              </w:rPr>
            </w:r>
            <w:r w:rsidR="007E1EEB">
              <w:rPr>
                <w:noProof/>
                <w:webHidden/>
              </w:rPr>
              <w:fldChar w:fldCharType="separate"/>
            </w:r>
            <w:r>
              <w:rPr>
                <w:noProof/>
                <w:webHidden/>
              </w:rPr>
              <w:t>48</w:t>
            </w:r>
            <w:r w:rsidR="007E1EEB">
              <w:rPr>
                <w:noProof/>
                <w:webHidden/>
              </w:rPr>
              <w:fldChar w:fldCharType="end"/>
            </w:r>
          </w:hyperlink>
        </w:p>
        <w:p w14:paraId="77F617C6" w14:textId="18BC5247"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399" w:history="1">
            <w:r w:rsidR="007E1EEB" w:rsidRPr="0028264B">
              <w:rPr>
                <w:rStyle w:val="-"/>
                <w:noProof/>
                <w:lang w:val="el-GR"/>
              </w:rPr>
              <w:t>3.1.1</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Ηλεκτρονική αποσφράγιση προσφορών</w:t>
            </w:r>
            <w:r w:rsidR="007E1EEB">
              <w:rPr>
                <w:noProof/>
                <w:webHidden/>
              </w:rPr>
              <w:tab/>
            </w:r>
            <w:r w:rsidR="007E1EEB">
              <w:rPr>
                <w:noProof/>
                <w:webHidden/>
              </w:rPr>
              <w:fldChar w:fldCharType="begin"/>
            </w:r>
            <w:r w:rsidR="007E1EEB">
              <w:rPr>
                <w:noProof/>
                <w:webHidden/>
              </w:rPr>
              <w:instrText xml:space="preserve"> PAGEREF _Toc147328399 \h </w:instrText>
            </w:r>
            <w:r w:rsidR="007E1EEB">
              <w:rPr>
                <w:noProof/>
                <w:webHidden/>
              </w:rPr>
            </w:r>
            <w:r w:rsidR="007E1EEB">
              <w:rPr>
                <w:noProof/>
                <w:webHidden/>
              </w:rPr>
              <w:fldChar w:fldCharType="separate"/>
            </w:r>
            <w:r>
              <w:rPr>
                <w:noProof/>
                <w:webHidden/>
              </w:rPr>
              <w:t>48</w:t>
            </w:r>
            <w:r w:rsidR="007E1EEB">
              <w:rPr>
                <w:noProof/>
                <w:webHidden/>
              </w:rPr>
              <w:fldChar w:fldCharType="end"/>
            </w:r>
          </w:hyperlink>
        </w:p>
        <w:p w14:paraId="36FAF9CC" w14:textId="100F75A2" w:rsidR="007E1EEB" w:rsidRDefault="00CC717E">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400" w:history="1">
            <w:r w:rsidR="007E1EEB" w:rsidRPr="0028264B">
              <w:rPr>
                <w:rStyle w:val="-"/>
                <w:noProof/>
                <w:lang w:val="el-GR"/>
              </w:rPr>
              <w:t>3.1.2</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Αξιολόγηση προσφορών</w:t>
            </w:r>
            <w:r w:rsidR="007E1EEB">
              <w:rPr>
                <w:noProof/>
                <w:webHidden/>
              </w:rPr>
              <w:tab/>
            </w:r>
            <w:r w:rsidR="007E1EEB">
              <w:rPr>
                <w:noProof/>
                <w:webHidden/>
              </w:rPr>
              <w:fldChar w:fldCharType="begin"/>
            </w:r>
            <w:r w:rsidR="007E1EEB">
              <w:rPr>
                <w:noProof/>
                <w:webHidden/>
              </w:rPr>
              <w:instrText xml:space="preserve"> PAGEREF _Toc147328400 \h </w:instrText>
            </w:r>
            <w:r w:rsidR="007E1EEB">
              <w:rPr>
                <w:noProof/>
                <w:webHidden/>
              </w:rPr>
            </w:r>
            <w:r w:rsidR="007E1EEB">
              <w:rPr>
                <w:noProof/>
                <w:webHidden/>
              </w:rPr>
              <w:fldChar w:fldCharType="separate"/>
            </w:r>
            <w:r>
              <w:rPr>
                <w:noProof/>
                <w:webHidden/>
              </w:rPr>
              <w:t>48</w:t>
            </w:r>
            <w:r w:rsidR="007E1EEB">
              <w:rPr>
                <w:noProof/>
                <w:webHidden/>
              </w:rPr>
              <w:fldChar w:fldCharType="end"/>
            </w:r>
          </w:hyperlink>
        </w:p>
        <w:p w14:paraId="554DCC1E" w14:textId="45505560"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01" w:history="1">
            <w:r w:rsidR="007E1EEB" w:rsidRPr="0028264B">
              <w:rPr>
                <w:rStyle w:val="-"/>
                <w:noProof/>
                <w:lang w:val="el-GR"/>
              </w:rPr>
              <w:t>3.2</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Πρόσκληση υποβολής δικαιολογητικών προσωρινού αναδόχου - Δικαιολογητικά προσωρινού αναδόχου</w:t>
            </w:r>
            <w:r w:rsidR="007E1EEB">
              <w:rPr>
                <w:noProof/>
                <w:webHidden/>
              </w:rPr>
              <w:tab/>
            </w:r>
            <w:r w:rsidR="007E1EEB">
              <w:rPr>
                <w:noProof/>
                <w:webHidden/>
              </w:rPr>
              <w:fldChar w:fldCharType="begin"/>
            </w:r>
            <w:r w:rsidR="007E1EEB">
              <w:rPr>
                <w:noProof/>
                <w:webHidden/>
              </w:rPr>
              <w:instrText xml:space="preserve"> PAGEREF _Toc147328401 \h </w:instrText>
            </w:r>
            <w:r w:rsidR="007E1EEB">
              <w:rPr>
                <w:noProof/>
                <w:webHidden/>
              </w:rPr>
            </w:r>
            <w:r w:rsidR="007E1EEB">
              <w:rPr>
                <w:noProof/>
                <w:webHidden/>
              </w:rPr>
              <w:fldChar w:fldCharType="separate"/>
            </w:r>
            <w:r>
              <w:rPr>
                <w:noProof/>
                <w:webHidden/>
              </w:rPr>
              <w:t>50</w:t>
            </w:r>
            <w:r w:rsidR="007E1EEB">
              <w:rPr>
                <w:noProof/>
                <w:webHidden/>
              </w:rPr>
              <w:fldChar w:fldCharType="end"/>
            </w:r>
          </w:hyperlink>
        </w:p>
        <w:p w14:paraId="249C7FE7" w14:textId="2791A715"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02" w:history="1">
            <w:r w:rsidR="007E1EEB" w:rsidRPr="0028264B">
              <w:rPr>
                <w:rStyle w:val="-"/>
                <w:noProof/>
                <w:lang w:val="el-GR"/>
              </w:rPr>
              <w:t>3.3</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Κατακύρωση - σύναψη σύμβασης</w:t>
            </w:r>
            <w:r w:rsidR="007E1EEB">
              <w:rPr>
                <w:noProof/>
                <w:webHidden/>
              </w:rPr>
              <w:tab/>
            </w:r>
            <w:r w:rsidR="007E1EEB">
              <w:rPr>
                <w:noProof/>
                <w:webHidden/>
              </w:rPr>
              <w:fldChar w:fldCharType="begin"/>
            </w:r>
            <w:r w:rsidR="007E1EEB">
              <w:rPr>
                <w:noProof/>
                <w:webHidden/>
              </w:rPr>
              <w:instrText xml:space="preserve"> PAGEREF _Toc147328402 \h </w:instrText>
            </w:r>
            <w:r w:rsidR="007E1EEB">
              <w:rPr>
                <w:noProof/>
                <w:webHidden/>
              </w:rPr>
            </w:r>
            <w:r w:rsidR="007E1EEB">
              <w:rPr>
                <w:noProof/>
                <w:webHidden/>
              </w:rPr>
              <w:fldChar w:fldCharType="separate"/>
            </w:r>
            <w:r>
              <w:rPr>
                <w:noProof/>
                <w:webHidden/>
              </w:rPr>
              <w:t>51</w:t>
            </w:r>
            <w:r w:rsidR="007E1EEB">
              <w:rPr>
                <w:noProof/>
                <w:webHidden/>
              </w:rPr>
              <w:fldChar w:fldCharType="end"/>
            </w:r>
          </w:hyperlink>
        </w:p>
        <w:p w14:paraId="22E39511" w14:textId="7EAF7A75"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03" w:history="1">
            <w:r w:rsidR="007E1EEB" w:rsidRPr="0028264B">
              <w:rPr>
                <w:rStyle w:val="-"/>
                <w:noProof/>
                <w:lang w:val="el-GR"/>
              </w:rPr>
              <w:t>3.4</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Προδικαστικές Προσφυγές - Προσωρινή και Οριστική Δικαστική Προστασία</w:t>
            </w:r>
            <w:r w:rsidR="007E1EEB">
              <w:rPr>
                <w:noProof/>
                <w:webHidden/>
              </w:rPr>
              <w:tab/>
            </w:r>
            <w:r w:rsidR="007E1EEB">
              <w:rPr>
                <w:noProof/>
                <w:webHidden/>
              </w:rPr>
              <w:fldChar w:fldCharType="begin"/>
            </w:r>
            <w:r w:rsidR="007E1EEB">
              <w:rPr>
                <w:noProof/>
                <w:webHidden/>
              </w:rPr>
              <w:instrText xml:space="preserve"> PAGEREF _Toc147328403 \h </w:instrText>
            </w:r>
            <w:r w:rsidR="007E1EEB">
              <w:rPr>
                <w:noProof/>
                <w:webHidden/>
              </w:rPr>
            </w:r>
            <w:r w:rsidR="007E1EEB">
              <w:rPr>
                <w:noProof/>
                <w:webHidden/>
              </w:rPr>
              <w:fldChar w:fldCharType="separate"/>
            </w:r>
            <w:r>
              <w:rPr>
                <w:noProof/>
                <w:webHidden/>
              </w:rPr>
              <w:t>53</w:t>
            </w:r>
            <w:r w:rsidR="007E1EEB">
              <w:rPr>
                <w:noProof/>
                <w:webHidden/>
              </w:rPr>
              <w:fldChar w:fldCharType="end"/>
            </w:r>
          </w:hyperlink>
        </w:p>
        <w:p w14:paraId="0FDA5FFB" w14:textId="0784AC4C"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04" w:history="1">
            <w:r w:rsidR="007E1EEB" w:rsidRPr="0028264B">
              <w:rPr>
                <w:rStyle w:val="-"/>
                <w:noProof/>
                <w:lang w:val="el-GR"/>
              </w:rPr>
              <w:t>3.5</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Ματαίωση Διαδικασίας</w:t>
            </w:r>
            <w:r w:rsidR="007E1EEB">
              <w:rPr>
                <w:noProof/>
                <w:webHidden/>
              </w:rPr>
              <w:tab/>
            </w:r>
            <w:r w:rsidR="007E1EEB">
              <w:rPr>
                <w:noProof/>
                <w:webHidden/>
              </w:rPr>
              <w:fldChar w:fldCharType="begin"/>
            </w:r>
            <w:r w:rsidR="007E1EEB">
              <w:rPr>
                <w:noProof/>
                <w:webHidden/>
              </w:rPr>
              <w:instrText xml:space="preserve"> PAGEREF _Toc147328404 \h </w:instrText>
            </w:r>
            <w:r w:rsidR="007E1EEB">
              <w:rPr>
                <w:noProof/>
                <w:webHidden/>
              </w:rPr>
            </w:r>
            <w:r w:rsidR="007E1EEB">
              <w:rPr>
                <w:noProof/>
                <w:webHidden/>
              </w:rPr>
              <w:fldChar w:fldCharType="separate"/>
            </w:r>
            <w:r>
              <w:rPr>
                <w:noProof/>
                <w:webHidden/>
              </w:rPr>
              <w:t>56</w:t>
            </w:r>
            <w:r w:rsidR="007E1EEB">
              <w:rPr>
                <w:noProof/>
                <w:webHidden/>
              </w:rPr>
              <w:fldChar w:fldCharType="end"/>
            </w:r>
          </w:hyperlink>
        </w:p>
        <w:p w14:paraId="47A0D981" w14:textId="371C053D" w:rsidR="007E1EEB" w:rsidRDefault="00CC717E">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28405" w:history="1">
            <w:r w:rsidR="007E1EEB" w:rsidRPr="0028264B">
              <w:rPr>
                <w:rStyle w:val="-"/>
                <w:noProof/>
                <w14:scene3d>
                  <w14:camera w14:prst="orthographicFront"/>
                  <w14:lightRig w14:rig="threePt" w14:dir="t">
                    <w14:rot w14:lat="0" w14:lon="0" w14:rev="0"/>
                  </w14:lightRig>
                </w14:scene3d>
              </w:rPr>
              <w:t>4.</w:t>
            </w:r>
            <w:r w:rsidR="007E1EEB">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7E1EEB" w:rsidRPr="0028264B">
              <w:rPr>
                <w:rStyle w:val="-"/>
                <w:noProof/>
              </w:rPr>
              <w:t>ΟΡΟΙ ΕΚΤΕΛΕΣΗΣ ΤΗΣ ΣΥΜΒΑΣΗΣ</w:t>
            </w:r>
            <w:r w:rsidR="007E1EEB">
              <w:rPr>
                <w:noProof/>
                <w:webHidden/>
              </w:rPr>
              <w:tab/>
            </w:r>
            <w:r w:rsidR="007E1EEB">
              <w:rPr>
                <w:noProof/>
                <w:webHidden/>
              </w:rPr>
              <w:fldChar w:fldCharType="begin"/>
            </w:r>
            <w:r w:rsidR="007E1EEB">
              <w:rPr>
                <w:noProof/>
                <w:webHidden/>
              </w:rPr>
              <w:instrText xml:space="preserve"> PAGEREF _Toc147328405 \h </w:instrText>
            </w:r>
            <w:r w:rsidR="007E1EEB">
              <w:rPr>
                <w:noProof/>
                <w:webHidden/>
              </w:rPr>
            </w:r>
            <w:r w:rsidR="007E1EEB">
              <w:rPr>
                <w:noProof/>
                <w:webHidden/>
              </w:rPr>
              <w:fldChar w:fldCharType="separate"/>
            </w:r>
            <w:r>
              <w:rPr>
                <w:noProof/>
                <w:webHidden/>
              </w:rPr>
              <w:t>57</w:t>
            </w:r>
            <w:r w:rsidR="007E1EEB">
              <w:rPr>
                <w:noProof/>
                <w:webHidden/>
              </w:rPr>
              <w:fldChar w:fldCharType="end"/>
            </w:r>
          </w:hyperlink>
        </w:p>
        <w:p w14:paraId="00C501FC" w14:textId="64C56C4D"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06" w:history="1">
            <w:r w:rsidR="007E1EEB" w:rsidRPr="0028264B">
              <w:rPr>
                <w:rStyle w:val="-"/>
                <w:noProof/>
                <w:lang w:val="el-GR"/>
              </w:rPr>
              <w:t>4.1</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Εγγυήσεις (καλής εκτέλεσης)</w:t>
            </w:r>
            <w:r w:rsidR="007E1EEB">
              <w:rPr>
                <w:noProof/>
                <w:webHidden/>
              </w:rPr>
              <w:tab/>
            </w:r>
            <w:r w:rsidR="007E1EEB">
              <w:rPr>
                <w:noProof/>
                <w:webHidden/>
              </w:rPr>
              <w:fldChar w:fldCharType="begin"/>
            </w:r>
            <w:r w:rsidR="007E1EEB">
              <w:rPr>
                <w:noProof/>
                <w:webHidden/>
              </w:rPr>
              <w:instrText xml:space="preserve"> PAGEREF _Toc147328406 \h </w:instrText>
            </w:r>
            <w:r w:rsidR="007E1EEB">
              <w:rPr>
                <w:noProof/>
                <w:webHidden/>
              </w:rPr>
            </w:r>
            <w:r w:rsidR="007E1EEB">
              <w:rPr>
                <w:noProof/>
                <w:webHidden/>
              </w:rPr>
              <w:fldChar w:fldCharType="separate"/>
            </w:r>
            <w:r>
              <w:rPr>
                <w:noProof/>
                <w:webHidden/>
              </w:rPr>
              <w:t>57</w:t>
            </w:r>
            <w:r w:rsidR="007E1EEB">
              <w:rPr>
                <w:noProof/>
                <w:webHidden/>
              </w:rPr>
              <w:fldChar w:fldCharType="end"/>
            </w:r>
          </w:hyperlink>
        </w:p>
        <w:p w14:paraId="20E9C50A" w14:textId="0757CAA4"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07" w:history="1">
            <w:r w:rsidR="007E1EEB" w:rsidRPr="0028264B">
              <w:rPr>
                <w:rStyle w:val="-"/>
                <w:noProof/>
                <w:lang w:val="el-GR"/>
              </w:rPr>
              <w:t>4.2</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Συμβατικό πλαίσιο – Εφαρμοστέα νομοθεσία</w:t>
            </w:r>
            <w:r w:rsidR="007E1EEB">
              <w:rPr>
                <w:noProof/>
                <w:webHidden/>
              </w:rPr>
              <w:tab/>
            </w:r>
            <w:r w:rsidR="007E1EEB">
              <w:rPr>
                <w:noProof/>
                <w:webHidden/>
              </w:rPr>
              <w:fldChar w:fldCharType="begin"/>
            </w:r>
            <w:r w:rsidR="007E1EEB">
              <w:rPr>
                <w:noProof/>
                <w:webHidden/>
              </w:rPr>
              <w:instrText xml:space="preserve"> PAGEREF _Toc147328407 \h </w:instrText>
            </w:r>
            <w:r w:rsidR="007E1EEB">
              <w:rPr>
                <w:noProof/>
                <w:webHidden/>
              </w:rPr>
            </w:r>
            <w:r w:rsidR="007E1EEB">
              <w:rPr>
                <w:noProof/>
                <w:webHidden/>
              </w:rPr>
              <w:fldChar w:fldCharType="separate"/>
            </w:r>
            <w:r>
              <w:rPr>
                <w:noProof/>
                <w:webHidden/>
              </w:rPr>
              <w:t>58</w:t>
            </w:r>
            <w:r w:rsidR="007E1EEB">
              <w:rPr>
                <w:noProof/>
                <w:webHidden/>
              </w:rPr>
              <w:fldChar w:fldCharType="end"/>
            </w:r>
          </w:hyperlink>
        </w:p>
        <w:p w14:paraId="4338D5B8" w14:textId="4A7B2C86"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08" w:history="1">
            <w:r w:rsidR="007E1EEB" w:rsidRPr="0028264B">
              <w:rPr>
                <w:rStyle w:val="-"/>
                <w:noProof/>
                <w:lang w:val="el-GR"/>
              </w:rPr>
              <w:t>4.3</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Όροι εκτέλεσης της σύμβασης</w:t>
            </w:r>
            <w:r w:rsidR="007E1EEB">
              <w:rPr>
                <w:noProof/>
                <w:webHidden/>
              </w:rPr>
              <w:tab/>
            </w:r>
            <w:r w:rsidR="007E1EEB">
              <w:rPr>
                <w:noProof/>
                <w:webHidden/>
              </w:rPr>
              <w:fldChar w:fldCharType="begin"/>
            </w:r>
            <w:r w:rsidR="007E1EEB">
              <w:rPr>
                <w:noProof/>
                <w:webHidden/>
              </w:rPr>
              <w:instrText xml:space="preserve"> PAGEREF _Toc147328408 \h </w:instrText>
            </w:r>
            <w:r w:rsidR="007E1EEB">
              <w:rPr>
                <w:noProof/>
                <w:webHidden/>
              </w:rPr>
            </w:r>
            <w:r w:rsidR="007E1EEB">
              <w:rPr>
                <w:noProof/>
                <w:webHidden/>
              </w:rPr>
              <w:fldChar w:fldCharType="separate"/>
            </w:r>
            <w:r>
              <w:rPr>
                <w:noProof/>
                <w:webHidden/>
              </w:rPr>
              <w:t>58</w:t>
            </w:r>
            <w:r w:rsidR="007E1EEB">
              <w:rPr>
                <w:noProof/>
                <w:webHidden/>
              </w:rPr>
              <w:fldChar w:fldCharType="end"/>
            </w:r>
          </w:hyperlink>
        </w:p>
        <w:p w14:paraId="766BC4F3" w14:textId="195A4DF2"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09" w:history="1">
            <w:r w:rsidR="007E1EEB" w:rsidRPr="0028264B">
              <w:rPr>
                <w:rStyle w:val="-"/>
                <w:noProof/>
                <w:lang w:val="el-GR"/>
              </w:rPr>
              <w:t>4.4</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Υπεργολαβία</w:t>
            </w:r>
            <w:r w:rsidR="007E1EEB">
              <w:rPr>
                <w:noProof/>
                <w:webHidden/>
              </w:rPr>
              <w:tab/>
            </w:r>
            <w:r w:rsidR="007E1EEB">
              <w:rPr>
                <w:noProof/>
                <w:webHidden/>
              </w:rPr>
              <w:fldChar w:fldCharType="begin"/>
            </w:r>
            <w:r w:rsidR="007E1EEB">
              <w:rPr>
                <w:noProof/>
                <w:webHidden/>
              </w:rPr>
              <w:instrText xml:space="preserve"> PAGEREF _Toc147328409 \h </w:instrText>
            </w:r>
            <w:r w:rsidR="007E1EEB">
              <w:rPr>
                <w:noProof/>
                <w:webHidden/>
              </w:rPr>
            </w:r>
            <w:r w:rsidR="007E1EEB">
              <w:rPr>
                <w:noProof/>
                <w:webHidden/>
              </w:rPr>
              <w:fldChar w:fldCharType="separate"/>
            </w:r>
            <w:r>
              <w:rPr>
                <w:noProof/>
                <w:webHidden/>
              </w:rPr>
              <w:t>61</w:t>
            </w:r>
            <w:r w:rsidR="007E1EEB">
              <w:rPr>
                <w:noProof/>
                <w:webHidden/>
              </w:rPr>
              <w:fldChar w:fldCharType="end"/>
            </w:r>
          </w:hyperlink>
        </w:p>
        <w:p w14:paraId="1F6FA35A" w14:textId="4843277F"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10" w:history="1">
            <w:r w:rsidR="007E1EEB" w:rsidRPr="0028264B">
              <w:rPr>
                <w:rStyle w:val="-"/>
                <w:noProof/>
                <w:lang w:val="el-GR"/>
              </w:rPr>
              <w:t>4.5</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Τροποποίηση σύμβασης κατά τη διάρκειά της</w:t>
            </w:r>
            <w:r w:rsidR="007E1EEB">
              <w:rPr>
                <w:noProof/>
                <w:webHidden/>
              </w:rPr>
              <w:tab/>
            </w:r>
            <w:r w:rsidR="007E1EEB">
              <w:rPr>
                <w:noProof/>
                <w:webHidden/>
              </w:rPr>
              <w:fldChar w:fldCharType="begin"/>
            </w:r>
            <w:r w:rsidR="007E1EEB">
              <w:rPr>
                <w:noProof/>
                <w:webHidden/>
              </w:rPr>
              <w:instrText xml:space="preserve"> PAGEREF _Toc147328410 \h </w:instrText>
            </w:r>
            <w:r w:rsidR="007E1EEB">
              <w:rPr>
                <w:noProof/>
                <w:webHidden/>
              </w:rPr>
            </w:r>
            <w:r w:rsidR="007E1EEB">
              <w:rPr>
                <w:noProof/>
                <w:webHidden/>
              </w:rPr>
              <w:fldChar w:fldCharType="separate"/>
            </w:r>
            <w:r>
              <w:rPr>
                <w:noProof/>
                <w:webHidden/>
              </w:rPr>
              <w:t>62</w:t>
            </w:r>
            <w:r w:rsidR="007E1EEB">
              <w:rPr>
                <w:noProof/>
                <w:webHidden/>
              </w:rPr>
              <w:fldChar w:fldCharType="end"/>
            </w:r>
          </w:hyperlink>
        </w:p>
        <w:p w14:paraId="18DA7DF4" w14:textId="1C6690D6"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11" w:history="1">
            <w:r w:rsidR="007E1EEB" w:rsidRPr="0028264B">
              <w:rPr>
                <w:rStyle w:val="-"/>
                <w:noProof/>
                <w:lang w:val="el-GR"/>
              </w:rPr>
              <w:t>4.6</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Δικαίωμα μονομερούς λύσης της σύμβασης</w:t>
            </w:r>
            <w:r w:rsidR="007E1EEB">
              <w:rPr>
                <w:noProof/>
                <w:webHidden/>
              </w:rPr>
              <w:tab/>
            </w:r>
            <w:r w:rsidR="007E1EEB">
              <w:rPr>
                <w:noProof/>
                <w:webHidden/>
              </w:rPr>
              <w:fldChar w:fldCharType="begin"/>
            </w:r>
            <w:r w:rsidR="007E1EEB">
              <w:rPr>
                <w:noProof/>
                <w:webHidden/>
              </w:rPr>
              <w:instrText xml:space="preserve"> PAGEREF _Toc147328411 \h </w:instrText>
            </w:r>
            <w:r w:rsidR="007E1EEB">
              <w:rPr>
                <w:noProof/>
                <w:webHidden/>
              </w:rPr>
            </w:r>
            <w:r w:rsidR="007E1EEB">
              <w:rPr>
                <w:noProof/>
                <w:webHidden/>
              </w:rPr>
              <w:fldChar w:fldCharType="separate"/>
            </w:r>
            <w:r>
              <w:rPr>
                <w:noProof/>
                <w:webHidden/>
              </w:rPr>
              <w:t>62</w:t>
            </w:r>
            <w:r w:rsidR="007E1EEB">
              <w:rPr>
                <w:noProof/>
                <w:webHidden/>
              </w:rPr>
              <w:fldChar w:fldCharType="end"/>
            </w:r>
          </w:hyperlink>
        </w:p>
        <w:p w14:paraId="111EAD58" w14:textId="18396B4E" w:rsidR="007E1EEB" w:rsidRDefault="00CC717E">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28412" w:history="1">
            <w:r w:rsidR="007E1EEB" w:rsidRPr="0028264B">
              <w:rPr>
                <w:rStyle w:val="-"/>
                <w:noProof/>
                <w:lang w:val="el-GR"/>
                <w14:scene3d>
                  <w14:camera w14:prst="orthographicFront"/>
                  <w14:lightRig w14:rig="threePt" w14:dir="t">
                    <w14:rot w14:lat="0" w14:lon="0" w14:rev="0"/>
                  </w14:lightRig>
                </w14:scene3d>
              </w:rPr>
              <w:t>5.</w:t>
            </w:r>
            <w:r w:rsidR="007E1EEB">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7E1EEB" w:rsidRPr="0028264B">
              <w:rPr>
                <w:rStyle w:val="-"/>
                <w:noProof/>
                <w:lang w:val="el-GR"/>
              </w:rPr>
              <w:t>ΕΙΔΙΚΟΙ ΟΡΟΙ ΕΚΤΕΛΕΣΗΣ ΤΗΣ ΣΥΜΒΑΣΗΣ</w:t>
            </w:r>
            <w:r w:rsidR="007E1EEB">
              <w:rPr>
                <w:noProof/>
                <w:webHidden/>
              </w:rPr>
              <w:tab/>
            </w:r>
            <w:r w:rsidR="007E1EEB">
              <w:rPr>
                <w:noProof/>
                <w:webHidden/>
              </w:rPr>
              <w:fldChar w:fldCharType="begin"/>
            </w:r>
            <w:r w:rsidR="007E1EEB">
              <w:rPr>
                <w:noProof/>
                <w:webHidden/>
              </w:rPr>
              <w:instrText xml:space="preserve"> PAGEREF _Toc147328412 \h </w:instrText>
            </w:r>
            <w:r w:rsidR="007E1EEB">
              <w:rPr>
                <w:noProof/>
                <w:webHidden/>
              </w:rPr>
            </w:r>
            <w:r w:rsidR="007E1EEB">
              <w:rPr>
                <w:noProof/>
                <w:webHidden/>
              </w:rPr>
              <w:fldChar w:fldCharType="separate"/>
            </w:r>
            <w:r>
              <w:rPr>
                <w:noProof/>
                <w:webHidden/>
              </w:rPr>
              <w:t>64</w:t>
            </w:r>
            <w:r w:rsidR="007E1EEB">
              <w:rPr>
                <w:noProof/>
                <w:webHidden/>
              </w:rPr>
              <w:fldChar w:fldCharType="end"/>
            </w:r>
          </w:hyperlink>
        </w:p>
        <w:p w14:paraId="60ECC92E" w14:textId="53B64A3A"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13" w:history="1">
            <w:r w:rsidR="007E1EEB" w:rsidRPr="0028264B">
              <w:rPr>
                <w:rStyle w:val="-"/>
                <w:noProof/>
                <w:lang w:val="el-GR"/>
              </w:rPr>
              <w:t>5.1</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Τρόπος πληρωμής</w:t>
            </w:r>
            <w:r w:rsidR="007E1EEB">
              <w:rPr>
                <w:noProof/>
                <w:webHidden/>
              </w:rPr>
              <w:tab/>
            </w:r>
            <w:r w:rsidR="007E1EEB">
              <w:rPr>
                <w:noProof/>
                <w:webHidden/>
              </w:rPr>
              <w:fldChar w:fldCharType="begin"/>
            </w:r>
            <w:r w:rsidR="007E1EEB">
              <w:rPr>
                <w:noProof/>
                <w:webHidden/>
              </w:rPr>
              <w:instrText xml:space="preserve"> PAGEREF _Toc147328413 \h </w:instrText>
            </w:r>
            <w:r w:rsidR="007E1EEB">
              <w:rPr>
                <w:noProof/>
                <w:webHidden/>
              </w:rPr>
            </w:r>
            <w:r w:rsidR="007E1EEB">
              <w:rPr>
                <w:noProof/>
                <w:webHidden/>
              </w:rPr>
              <w:fldChar w:fldCharType="separate"/>
            </w:r>
            <w:r>
              <w:rPr>
                <w:noProof/>
                <w:webHidden/>
              </w:rPr>
              <w:t>64</w:t>
            </w:r>
            <w:r w:rsidR="007E1EEB">
              <w:rPr>
                <w:noProof/>
                <w:webHidden/>
              </w:rPr>
              <w:fldChar w:fldCharType="end"/>
            </w:r>
          </w:hyperlink>
        </w:p>
        <w:p w14:paraId="76EEDD19" w14:textId="2CC1CFF8"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14" w:history="1">
            <w:r w:rsidR="007E1EEB" w:rsidRPr="0028264B">
              <w:rPr>
                <w:rStyle w:val="-"/>
                <w:noProof/>
                <w:lang w:val="el-GR"/>
              </w:rPr>
              <w:t>5.2</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Κήρυξη οικονομικού φορέα έκπτωτου - Κυρώσεις</w:t>
            </w:r>
            <w:r w:rsidR="007E1EEB">
              <w:rPr>
                <w:noProof/>
                <w:webHidden/>
              </w:rPr>
              <w:tab/>
            </w:r>
            <w:r w:rsidR="007E1EEB">
              <w:rPr>
                <w:noProof/>
                <w:webHidden/>
              </w:rPr>
              <w:fldChar w:fldCharType="begin"/>
            </w:r>
            <w:r w:rsidR="007E1EEB">
              <w:rPr>
                <w:noProof/>
                <w:webHidden/>
              </w:rPr>
              <w:instrText xml:space="preserve"> PAGEREF _Toc147328414 \h </w:instrText>
            </w:r>
            <w:r w:rsidR="007E1EEB">
              <w:rPr>
                <w:noProof/>
                <w:webHidden/>
              </w:rPr>
            </w:r>
            <w:r w:rsidR="007E1EEB">
              <w:rPr>
                <w:noProof/>
                <w:webHidden/>
              </w:rPr>
              <w:fldChar w:fldCharType="separate"/>
            </w:r>
            <w:r>
              <w:rPr>
                <w:noProof/>
                <w:webHidden/>
              </w:rPr>
              <w:t>65</w:t>
            </w:r>
            <w:r w:rsidR="007E1EEB">
              <w:rPr>
                <w:noProof/>
                <w:webHidden/>
              </w:rPr>
              <w:fldChar w:fldCharType="end"/>
            </w:r>
          </w:hyperlink>
        </w:p>
        <w:p w14:paraId="44A4FDCB" w14:textId="10C4236B"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15" w:history="1">
            <w:r w:rsidR="007E1EEB" w:rsidRPr="0028264B">
              <w:rPr>
                <w:rStyle w:val="-"/>
                <w:noProof/>
                <w:lang w:val="el-GR"/>
              </w:rPr>
              <w:t>5.3</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Διοικητικές προσφυγές κατά τη διαδικασία εκτέλεσης</w:t>
            </w:r>
            <w:r w:rsidR="007E1EEB">
              <w:rPr>
                <w:noProof/>
                <w:webHidden/>
              </w:rPr>
              <w:tab/>
            </w:r>
            <w:r w:rsidR="007E1EEB">
              <w:rPr>
                <w:noProof/>
                <w:webHidden/>
              </w:rPr>
              <w:fldChar w:fldCharType="begin"/>
            </w:r>
            <w:r w:rsidR="007E1EEB">
              <w:rPr>
                <w:noProof/>
                <w:webHidden/>
              </w:rPr>
              <w:instrText xml:space="preserve"> PAGEREF _Toc147328415 \h </w:instrText>
            </w:r>
            <w:r w:rsidR="007E1EEB">
              <w:rPr>
                <w:noProof/>
                <w:webHidden/>
              </w:rPr>
            </w:r>
            <w:r w:rsidR="007E1EEB">
              <w:rPr>
                <w:noProof/>
                <w:webHidden/>
              </w:rPr>
              <w:fldChar w:fldCharType="separate"/>
            </w:r>
            <w:r>
              <w:rPr>
                <w:noProof/>
                <w:webHidden/>
              </w:rPr>
              <w:t>66</w:t>
            </w:r>
            <w:r w:rsidR="007E1EEB">
              <w:rPr>
                <w:noProof/>
                <w:webHidden/>
              </w:rPr>
              <w:fldChar w:fldCharType="end"/>
            </w:r>
          </w:hyperlink>
        </w:p>
        <w:p w14:paraId="08A93C60" w14:textId="4D3D6F85"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16" w:history="1">
            <w:r w:rsidR="007E1EEB" w:rsidRPr="0028264B">
              <w:rPr>
                <w:rStyle w:val="-"/>
                <w:noProof/>
                <w:lang w:val="el-GR"/>
              </w:rPr>
              <w:t>5.4</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Δικαστική επίλυση διαφορών</w:t>
            </w:r>
            <w:r w:rsidR="007E1EEB">
              <w:rPr>
                <w:noProof/>
                <w:webHidden/>
              </w:rPr>
              <w:tab/>
            </w:r>
            <w:r w:rsidR="007E1EEB">
              <w:rPr>
                <w:noProof/>
                <w:webHidden/>
              </w:rPr>
              <w:fldChar w:fldCharType="begin"/>
            </w:r>
            <w:r w:rsidR="007E1EEB">
              <w:rPr>
                <w:noProof/>
                <w:webHidden/>
              </w:rPr>
              <w:instrText xml:space="preserve"> PAGEREF _Toc147328416 \h </w:instrText>
            </w:r>
            <w:r w:rsidR="007E1EEB">
              <w:rPr>
                <w:noProof/>
                <w:webHidden/>
              </w:rPr>
            </w:r>
            <w:r w:rsidR="007E1EEB">
              <w:rPr>
                <w:noProof/>
                <w:webHidden/>
              </w:rPr>
              <w:fldChar w:fldCharType="separate"/>
            </w:r>
            <w:r>
              <w:rPr>
                <w:noProof/>
                <w:webHidden/>
              </w:rPr>
              <w:t>67</w:t>
            </w:r>
            <w:r w:rsidR="007E1EEB">
              <w:rPr>
                <w:noProof/>
                <w:webHidden/>
              </w:rPr>
              <w:fldChar w:fldCharType="end"/>
            </w:r>
          </w:hyperlink>
        </w:p>
        <w:p w14:paraId="5F7DEA5E" w14:textId="2741C387" w:rsidR="007E1EEB" w:rsidRDefault="00CC717E">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28417" w:history="1">
            <w:r w:rsidR="007E1EEB" w:rsidRPr="0028264B">
              <w:rPr>
                <w:rStyle w:val="-"/>
                <w:noProof/>
                <w14:scene3d>
                  <w14:camera w14:prst="orthographicFront"/>
                  <w14:lightRig w14:rig="threePt" w14:dir="t">
                    <w14:rot w14:lat="0" w14:lon="0" w14:rev="0"/>
                  </w14:lightRig>
                </w14:scene3d>
              </w:rPr>
              <w:t>6.</w:t>
            </w:r>
            <w:r w:rsidR="007E1EEB">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7E1EEB" w:rsidRPr="0028264B">
              <w:rPr>
                <w:rStyle w:val="-"/>
                <w:noProof/>
              </w:rPr>
              <w:t>ΧΡΟΝΟΣ ΚΑΙ ΤΡΟΠΟΣ ΕΚΤΕΛΕΣΗΣ</w:t>
            </w:r>
            <w:r w:rsidR="007E1EEB">
              <w:rPr>
                <w:noProof/>
                <w:webHidden/>
              </w:rPr>
              <w:tab/>
            </w:r>
            <w:r w:rsidR="007E1EEB">
              <w:rPr>
                <w:noProof/>
                <w:webHidden/>
              </w:rPr>
              <w:fldChar w:fldCharType="begin"/>
            </w:r>
            <w:r w:rsidR="007E1EEB">
              <w:rPr>
                <w:noProof/>
                <w:webHidden/>
              </w:rPr>
              <w:instrText xml:space="preserve"> PAGEREF _Toc147328417 \h </w:instrText>
            </w:r>
            <w:r w:rsidR="007E1EEB">
              <w:rPr>
                <w:noProof/>
                <w:webHidden/>
              </w:rPr>
            </w:r>
            <w:r w:rsidR="007E1EEB">
              <w:rPr>
                <w:noProof/>
                <w:webHidden/>
              </w:rPr>
              <w:fldChar w:fldCharType="separate"/>
            </w:r>
            <w:r>
              <w:rPr>
                <w:noProof/>
                <w:webHidden/>
              </w:rPr>
              <w:t>68</w:t>
            </w:r>
            <w:r w:rsidR="007E1EEB">
              <w:rPr>
                <w:noProof/>
                <w:webHidden/>
              </w:rPr>
              <w:fldChar w:fldCharType="end"/>
            </w:r>
          </w:hyperlink>
        </w:p>
        <w:p w14:paraId="7C94FA87" w14:textId="3BC40EC6"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18" w:history="1">
            <w:r w:rsidR="007E1EEB" w:rsidRPr="0028264B">
              <w:rPr>
                <w:rStyle w:val="-"/>
                <w:noProof/>
                <w:lang w:val="el-GR"/>
              </w:rPr>
              <w:t>6.1</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Παρακολούθηση της σύμβασης</w:t>
            </w:r>
            <w:r w:rsidR="007E1EEB">
              <w:rPr>
                <w:noProof/>
                <w:webHidden/>
              </w:rPr>
              <w:tab/>
            </w:r>
            <w:r w:rsidR="007E1EEB">
              <w:rPr>
                <w:noProof/>
                <w:webHidden/>
              </w:rPr>
              <w:fldChar w:fldCharType="begin"/>
            </w:r>
            <w:r w:rsidR="007E1EEB">
              <w:rPr>
                <w:noProof/>
                <w:webHidden/>
              </w:rPr>
              <w:instrText xml:space="preserve"> PAGEREF _Toc147328418 \h </w:instrText>
            </w:r>
            <w:r w:rsidR="007E1EEB">
              <w:rPr>
                <w:noProof/>
                <w:webHidden/>
              </w:rPr>
            </w:r>
            <w:r w:rsidR="007E1EEB">
              <w:rPr>
                <w:noProof/>
                <w:webHidden/>
              </w:rPr>
              <w:fldChar w:fldCharType="separate"/>
            </w:r>
            <w:r>
              <w:rPr>
                <w:noProof/>
                <w:webHidden/>
              </w:rPr>
              <w:t>68</w:t>
            </w:r>
            <w:r w:rsidR="007E1EEB">
              <w:rPr>
                <w:noProof/>
                <w:webHidden/>
              </w:rPr>
              <w:fldChar w:fldCharType="end"/>
            </w:r>
          </w:hyperlink>
        </w:p>
        <w:p w14:paraId="7A5BF9D6" w14:textId="668E6703"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19" w:history="1">
            <w:r w:rsidR="007E1EEB" w:rsidRPr="0028264B">
              <w:rPr>
                <w:rStyle w:val="-"/>
                <w:noProof/>
                <w:lang w:val="el-GR"/>
              </w:rPr>
              <w:t>6.2</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Διάρκεια σύμβασης</w:t>
            </w:r>
            <w:r w:rsidR="007E1EEB">
              <w:rPr>
                <w:noProof/>
                <w:webHidden/>
              </w:rPr>
              <w:tab/>
            </w:r>
            <w:r w:rsidR="007E1EEB">
              <w:rPr>
                <w:noProof/>
                <w:webHidden/>
              </w:rPr>
              <w:fldChar w:fldCharType="begin"/>
            </w:r>
            <w:r w:rsidR="007E1EEB">
              <w:rPr>
                <w:noProof/>
                <w:webHidden/>
              </w:rPr>
              <w:instrText xml:space="preserve"> PAGEREF _Toc147328419 \h </w:instrText>
            </w:r>
            <w:r w:rsidR="007E1EEB">
              <w:rPr>
                <w:noProof/>
                <w:webHidden/>
              </w:rPr>
            </w:r>
            <w:r w:rsidR="007E1EEB">
              <w:rPr>
                <w:noProof/>
                <w:webHidden/>
              </w:rPr>
              <w:fldChar w:fldCharType="separate"/>
            </w:r>
            <w:r>
              <w:rPr>
                <w:noProof/>
                <w:webHidden/>
              </w:rPr>
              <w:t>68</w:t>
            </w:r>
            <w:r w:rsidR="007E1EEB">
              <w:rPr>
                <w:noProof/>
                <w:webHidden/>
              </w:rPr>
              <w:fldChar w:fldCharType="end"/>
            </w:r>
          </w:hyperlink>
        </w:p>
        <w:p w14:paraId="358C7D0E" w14:textId="6CCA4D3B"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20" w:history="1">
            <w:r w:rsidR="007E1EEB" w:rsidRPr="0028264B">
              <w:rPr>
                <w:rStyle w:val="-"/>
                <w:noProof/>
                <w:lang w:val="el-GR"/>
              </w:rPr>
              <w:t>6.3</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Παραλαβή του αντικειμένου της σύμβασης</w:t>
            </w:r>
            <w:r w:rsidR="007E1EEB">
              <w:rPr>
                <w:noProof/>
                <w:webHidden/>
              </w:rPr>
              <w:tab/>
            </w:r>
            <w:r w:rsidR="007E1EEB">
              <w:rPr>
                <w:noProof/>
                <w:webHidden/>
              </w:rPr>
              <w:fldChar w:fldCharType="begin"/>
            </w:r>
            <w:r w:rsidR="007E1EEB">
              <w:rPr>
                <w:noProof/>
                <w:webHidden/>
              </w:rPr>
              <w:instrText xml:space="preserve"> PAGEREF _Toc147328420 \h </w:instrText>
            </w:r>
            <w:r w:rsidR="007E1EEB">
              <w:rPr>
                <w:noProof/>
                <w:webHidden/>
              </w:rPr>
            </w:r>
            <w:r w:rsidR="007E1EEB">
              <w:rPr>
                <w:noProof/>
                <w:webHidden/>
              </w:rPr>
              <w:fldChar w:fldCharType="separate"/>
            </w:r>
            <w:r>
              <w:rPr>
                <w:noProof/>
                <w:webHidden/>
              </w:rPr>
              <w:t>68</w:t>
            </w:r>
            <w:r w:rsidR="007E1EEB">
              <w:rPr>
                <w:noProof/>
                <w:webHidden/>
              </w:rPr>
              <w:fldChar w:fldCharType="end"/>
            </w:r>
          </w:hyperlink>
        </w:p>
        <w:p w14:paraId="69A654BB" w14:textId="63FC52A8"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21" w:history="1">
            <w:r w:rsidR="007E1EEB" w:rsidRPr="0028264B">
              <w:rPr>
                <w:rStyle w:val="-"/>
                <w:noProof/>
                <w:lang w:val="el-GR"/>
              </w:rPr>
              <w:t>6.4</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Απόρριψη παραδοτέων – Αντικατάσταση</w:t>
            </w:r>
            <w:r w:rsidR="007E1EEB">
              <w:rPr>
                <w:noProof/>
                <w:webHidden/>
              </w:rPr>
              <w:tab/>
            </w:r>
            <w:r w:rsidR="007E1EEB">
              <w:rPr>
                <w:noProof/>
                <w:webHidden/>
              </w:rPr>
              <w:fldChar w:fldCharType="begin"/>
            </w:r>
            <w:r w:rsidR="007E1EEB">
              <w:rPr>
                <w:noProof/>
                <w:webHidden/>
              </w:rPr>
              <w:instrText xml:space="preserve"> PAGEREF _Toc147328421 \h </w:instrText>
            </w:r>
            <w:r w:rsidR="007E1EEB">
              <w:rPr>
                <w:noProof/>
                <w:webHidden/>
              </w:rPr>
            </w:r>
            <w:r w:rsidR="007E1EEB">
              <w:rPr>
                <w:noProof/>
                <w:webHidden/>
              </w:rPr>
              <w:fldChar w:fldCharType="separate"/>
            </w:r>
            <w:r>
              <w:rPr>
                <w:noProof/>
                <w:webHidden/>
              </w:rPr>
              <w:t>70</w:t>
            </w:r>
            <w:r w:rsidR="007E1EEB">
              <w:rPr>
                <w:noProof/>
                <w:webHidden/>
              </w:rPr>
              <w:fldChar w:fldCharType="end"/>
            </w:r>
          </w:hyperlink>
        </w:p>
        <w:p w14:paraId="2D0D7130" w14:textId="15496406" w:rsidR="007E1EEB" w:rsidRDefault="00CC717E">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22" w:history="1">
            <w:r w:rsidR="007E1EEB" w:rsidRPr="0028264B">
              <w:rPr>
                <w:rStyle w:val="-"/>
                <w:noProof/>
                <w:lang w:val="el-GR"/>
              </w:rPr>
              <w:t>6.5</w:t>
            </w:r>
            <w:r w:rsidR="007E1EEB">
              <w:rPr>
                <w:rFonts w:asciiTheme="minorHAnsi" w:eastAsiaTheme="minorEastAsia" w:hAnsiTheme="minorHAnsi" w:cstheme="minorBidi"/>
                <w:smallCaps w:val="0"/>
                <w:noProof/>
                <w:kern w:val="2"/>
                <w:sz w:val="22"/>
                <w:szCs w:val="22"/>
                <w:lang w:val="en-US" w:eastAsia="en-US" w:bidi="he-IL"/>
                <w14:ligatures w14:val="standardContextual"/>
              </w:rPr>
              <w:tab/>
            </w:r>
            <w:r w:rsidR="007E1EEB" w:rsidRPr="0028264B">
              <w:rPr>
                <w:rStyle w:val="-"/>
                <w:noProof/>
                <w:lang w:val="el-GR"/>
              </w:rPr>
              <w:t>Αναπροσαρμογή τιμής</w:t>
            </w:r>
            <w:r w:rsidR="007E1EEB">
              <w:rPr>
                <w:noProof/>
                <w:webHidden/>
              </w:rPr>
              <w:tab/>
            </w:r>
            <w:r w:rsidR="007E1EEB">
              <w:rPr>
                <w:noProof/>
                <w:webHidden/>
              </w:rPr>
              <w:fldChar w:fldCharType="begin"/>
            </w:r>
            <w:r w:rsidR="007E1EEB">
              <w:rPr>
                <w:noProof/>
                <w:webHidden/>
              </w:rPr>
              <w:instrText xml:space="preserve"> PAGEREF _Toc147328422 \h </w:instrText>
            </w:r>
            <w:r w:rsidR="007E1EEB">
              <w:rPr>
                <w:noProof/>
                <w:webHidden/>
              </w:rPr>
            </w:r>
            <w:r w:rsidR="007E1EEB">
              <w:rPr>
                <w:noProof/>
                <w:webHidden/>
              </w:rPr>
              <w:fldChar w:fldCharType="separate"/>
            </w:r>
            <w:r>
              <w:rPr>
                <w:noProof/>
                <w:webHidden/>
              </w:rPr>
              <w:t>71</w:t>
            </w:r>
            <w:r w:rsidR="007E1EEB">
              <w:rPr>
                <w:noProof/>
                <w:webHidden/>
              </w:rPr>
              <w:fldChar w:fldCharType="end"/>
            </w:r>
          </w:hyperlink>
        </w:p>
        <w:p w14:paraId="77BBFD73" w14:textId="740C858A" w:rsidR="007E1EEB" w:rsidRDefault="00CC717E">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28423" w:history="1">
            <w:r w:rsidR="007E1EEB" w:rsidRPr="0028264B">
              <w:rPr>
                <w:rStyle w:val="-"/>
                <w:noProof/>
                <w14:scene3d>
                  <w14:camera w14:prst="orthographicFront"/>
                  <w14:lightRig w14:rig="threePt" w14:dir="t">
                    <w14:rot w14:lat="0" w14:lon="0" w14:rev="0"/>
                  </w14:lightRig>
                </w14:scene3d>
              </w:rPr>
              <w:t>7.</w:t>
            </w:r>
            <w:r w:rsidR="007E1EEB">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7E1EEB" w:rsidRPr="0028264B">
              <w:rPr>
                <w:rStyle w:val="-"/>
                <w:noProof/>
              </w:rPr>
              <w:t>ΠΑΡΑΡΤΗΜΑΤΑ</w:t>
            </w:r>
            <w:r w:rsidR="007E1EEB">
              <w:rPr>
                <w:noProof/>
                <w:webHidden/>
              </w:rPr>
              <w:tab/>
            </w:r>
            <w:r w:rsidR="007E1EEB">
              <w:rPr>
                <w:noProof/>
                <w:webHidden/>
              </w:rPr>
              <w:fldChar w:fldCharType="begin"/>
            </w:r>
            <w:r w:rsidR="007E1EEB">
              <w:rPr>
                <w:noProof/>
                <w:webHidden/>
              </w:rPr>
              <w:instrText xml:space="preserve"> PAGEREF _Toc147328423 \h </w:instrText>
            </w:r>
            <w:r w:rsidR="007E1EEB">
              <w:rPr>
                <w:noProof/>
                <w:webHidden/>
              </w:rPr>
            </w:r>
            <w:r w:rsidR="007E1EEB">
              <w:rPr>
                <w:noProof/>
                <w:webHidden/>
              </w:rPr>
              <w:fldChar w:fldCharType="separate"/>
            </w:r>
            <w:r>
              <w:rPr>
                <w:noProof/>
                <w:webHidden/>
              </w:rPr>
              <w:t>72</w:t>
            </w:r>
            <w:r w:rsidR="007E1EEB">
              <w:rPr>
                <w:noProof/>
                <w:webHidden/>
              </w:rPr>
              <w:fldChar w:fldCharType="end"/>
            </w:r>
          </w:hyperlink>
        </w:p>
        <w:p w14:paraId="01F71BC5" w14:textId="0A359A57" w:rsidR="007E1EEB" w:rsidRDefault="00CC717E">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24" w:history="1">
            <w:r w:rsidR="007E1EEB" w:rsidRPr="0028264B">
              <w:rPr>
                <w:rStyle w:val="-"/>
                <w:noProof/>
                <w:lang w:val="el-GR"/>
              </w:rPr>
              <w:t>ΠΑΡΑΡΤΗΜΑ Ι – Αναλυτική Περιγραφή Φυσικού και Οικονομικού Αντικειμένου της Σύμβασης</w:t>
            </w:r>
            <w:r w:rsidR="007E1EEB">
              <w:rPr>
                <w:noProof/>
                <w:webHidden/>
              </w:rPr>
              <w:tab/>
            </w:r>
            <w:r w:rsidR="007E1EEB">
              <w:rPr>
                <w:noProof/>
                <w:webHidden/>
              </w:rPr>
              <w:fldChar w:fldCharType="begin"/>
            </w:r>
            <w:r w:rsidR="007E1EEB">
              <w:rPr>
                <w:noProof/>
                <w:webHidden/>
              </w:rPr>
              <w:instrText xml:space="preserve"> PAGEREF _Toc147328424 \h </w:instrText>
            </w:r>
            <w:r w:rsidR="007E1EEB">
              <w:rPr>
                <w:noProof/>
                <w:webHidden/>
              </w:rPr>
            </w:r>
            <w:r w:rsidR="007E1EEB">
              <w:rPr>
                <w:noProof/>
                <w:webHidden/>
              </w:rPr>
              <w:fldChar w:fldCharType="separate"/>
            </w:r>
            <w:r>
              <w:rPr>
                <w:noProof/>
                <w:webHidden/>
              </w:rPr>
              <w:t>72</w:t>
            </w:r>
            <w:r w:rsidR="007E1EEB">
              <w:rPr>
                <w:noProof/>
                <w:webHidden/>
              </w:rPr>
              <w:fldChar w:fldCharType="end"/>
            </w:r>
          </w:hyperlink>
        </w:p>
        <w:p w14:paraId="7FF0F2C2" w14:textId="41343654" w:rsidR="007E1EEB" w:rsidRDefault="00CC717E">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425" w:history="1">
            <w:r w:rsidR="007E1EEB" w:rsidRPr="0028264B">
              <w:rPr>
                <w:rStyle w:val="-"/>
                <w:noProof/>
                <w:lang w:val="el-GR"/>
              </w:rPr>
              <w:t>1.</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Περιβάλλον της Σύμβασης</w:t>
            </w:r>
            <w:r w:rsidR="007E1EEB">
              <w:rPr>
                <w:noProof/>
                <w:webHidden/>
              </w:rPr>
              <w:tab/>
            </w:r>
            <w:r w:rsidR="007E1EEB">
              <w:rPr>
                <w:noProof/>
                <w:webHidden/>
              </w:rPr>
              <w:fldChar w:fldCharType="begin"/>
            </w:r>
            <w:r w:rsidR="007E1EEB">
              <w:rPr>
                <w:noProof/>
                <w:webHidden/>
              </w:rPr>
              <w:instrText xml:space="preserve"> PAGEREF _Toc147328425 \h </w:instrText>
            </w:r>
            <w:r w:rsidR="007E1EEB">
              <w:rPr>
                <w:noProof/>
                <w:webHidden/>
              </w:rPr>
            </w:r>
            <w:r w:rsidR="007E1EEB">
              <w:rPr>
                <w:noProof/>
                <w:webHidden/>
              </w:rPr>
              <w:fldChar w:fldCharType="separate"/>
            </w:r>
            <w:r>
              <w:rPr>
                <w:noProof/>
                <w:webHidden/>
              </w:rPr>
              <w:t>72</w:t>
            </w:r>
            <w:r w:rsidR="007E1EEB">
              <w:rPr>
                <w:noProof/>
                <w:webHidden/>
              </w:rPr>
              <w:fldChar w:fldCharType="end"/>
            </w:r>
          </w:hyperlink>
        </w:p>
        <w:p w14:paraId="599E0466" w14:textId="41B4EC27" w:rsidR="007E1EEB" w:rsidRDefault="00CC717E">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426" w:history="1">
            <w:r w:rsidR="007E1EEB" w:rsidRPr="0028264B">
              <w:rPr>
                <w:rStyle w:val="-"/>
                <w:rFonts w:eastAsia="SimSun"/>
                <w:noProof/>
                <w:lang w:val="el-GR"/>
              </w:rPr>
              <w:t>1.1.</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rFonts w:eastAsia="SimSun"/>
                <w:noProof/>
                <w:lang w:val="el-GR"/>
              </w:rPr>
              <w:t>Εμπλεκόμενοι στην υλοποίηση της Σύμβασης</w:t>
            </w:r>
            <w:r w:rsidR="007E1EEB">
              <w:rPr>
                <w:noProof/>
                <w:webHidden/>
              </w:rPr>
              <w:tab/>
            </w:r>
            <w:r w:rsidR="007E1EEB">
              <w:rPr>
                <w:noProof/>
                <w:webHidden/>
              </w:rPr>
              <w:fldChar w:fldCharType="begin"/>
            </w:r>
            <w:r w:rsidR="007E1EEB">
              <w:rPr>
                <w:noProof/>
                <w:webHidden/>
              </w:rPr>
              <w:instrText xml:space="preserve"> PAGEREF _Toc147328426 \h </w:instrText>
            </w:r>
            <w:r w:rsidR="007E1EEB">
              <w:rPr>
                <w:noProof/>
                <w:webHidden/>
              </w:rPr>
            </w:r>
            <w:r w:rsidR="007E1EEB">
              <w:rPr>
                <w:noProof/>
                <w:webHidden/>
              </w:rPr>
              <w:fldChar w:fldCharType="separate"/>
            </w:r>
            <w:r>
              <w:rPr>
                <w:noProof/>
                <w:webHidden/>
              </w:rPr>
              <w:t>72</w:t>
            </w:r>
            <w:r w:rsidR="007E1EEB">
              <w:rPr>
                <w:noProof/>
                <w:webHidden/>
              </w:rPr>
              <w:fldChar w:fldCharType="end"/>
            </w:r>
          </w:hyperlink>
        </w:p>
        <w:p w14:paraId="1E1B9AA4" w14:textId="75872925" w:rsidR="007E1EEB" w:rsidRDefault="00CC717E">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427" w:history="1">
            <w:r w:rsidR="007E1EEB" w:rsidRPr="0028264B">
              <w:rPr>
                <w:rStyle w:val="-"/>
                <w:rFonts w:eastAsia="SimSun"/>
                <w:noProof/>
              </w:rPr>
              <w:t>1.1.1.</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rFonts w:eastAsia="SimSun"/>
                <w:bCs/>
                <w:noProof/>
              </w:rPr>
              <w:t>Φορέας Υλοποίησης – Αναθέτουσα Αρχή</w:t>
            </w:r>
            <w:r w:rsidR="007E1EEB">
              <w:rPr>
                <w:noProof/>
                <w:webHidden/>
              </w:rPr>
              <w:tab/>
            </w:r>
            <w:r w:rsidR="007E1EEB">
              <w:rPr>
                <w:noProof/>
                <w:webHidden/>
              </w:rPr>
              <w:fldChar w:fldCharType="begin"/>
            </w:r>
            <w:r w:rsidR="007E1EEB">
              <w:rPr>
                <w:noProof/>
                <w:webHidden/>
              </w:rPr>
              <w:instrText xml:space="preserve"> PAGEREF _Toc147328427 \h </w:instrText>
            </w:r>
            <w:r w:rsidR="007E1EEB">
              <w:rPr>
                <w:noProof/>
                <w:webHidden/>
              </w:rPr>
            </w:r>
            <w:r w:rsidR="007E1EEB">
              <w:rPr>
                <w:noProof/>
                <w:webHidden/>
              </w:rPr>
              <w:fldChar w:fldCharType="separate"/>
            </w:r>
            <w:r>
              <w:rPr>
                <w:noProof/>
                <w:webHidden/>
              </w:rPr>
              <w:t>72</w:t>
            </w:r>
            <w:r w:rsidR="007E1EEB">
              <w:rPr>
                <w:noProof/>
                <w:webHidden/>
              </w:rPr>
              <w:fldChar w:fldCharType="end"/>
            </w:r>
          </w:hyperlink>
        </w:p>
        <w:p w14:paraId="24085A66" w14:textId="56DA3347" w:rsidR="007E1EEB" w:rsidRDefault="00CC717E">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428" w:history="1">
            <w:r w:rsidR="007E1EEB" w:rsidRPr="0028264B">
              <w:rPr>
                <w:rStyle w:val="-"/>
                <w:rFonts w:eastAsia="SimSun"/>
                <w:noProof/>
                <w:lang w:val="el-GR"/>
              </w:rPr>
              <w:t>1.1.2.</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rFonts w:eastAsia="SimSun"/>
                <w:bCs/>
                <w:noProof/>
                <w:lang w:val="el-GR"/>
              </w:rPr>
              <w:t>Φορέας Χρηματοδότησης - Κύριος του Έργου – Φορέας Λειτουργίας</w:t>
            </w:r>
            <w:r w:rsidR="007E1EEB">
              <w:rPr>
                <w:noProof/>
                <w:webHidden/>
              </w:rPr>
              <w:tab/>
            </w:r>
            <w:r w:rsidR="007E1EEB">
              <w:rPr>
                <w:noProof/>
                <w:webHidden/>
              </w:rPr>
              <w:fldChar w:fldCharType="begin"/>
            </w:r>
            <w:r w:rsidR="007E1EEB">
              <w:rPr>
                <w:noProof/>
                <w:webHidden/>
              </w:rPr>
              <w:instrText xml:space="preserve"> PAGEREF _Toc147328428 \h </w:instrText>
            </w:r>
            <w:r w:rsidR="007E1EEB">
              <w:rPr>
                <w:noProof/>
                <w:webHidden/>
              </w:rPr>
            </w:r>
            <w:r w:rsidR="007E1EEB">
              <w:rPr>
                <w:noProof/>
                <w:webHidden/>
              </w:rPr>
              <w:fldChar w:fldCharType="separate"/>
            </w:r>
            <w:r>
              <w:rPr>
                <w:noProof/>
                <w:webHidden/>
              </w:rPr>
              <w:t>73</w:t>
            </w:r>
            <w:r w:rsidR="007E1EEB">
              <w:rPr>
                <w:noProof/>
                <w:webHidden/>
              </w:rPr>
              <w:fldChar w:fldCharType="end"/>
            </w:r>
          </w:hyperlink>
        </w:p>
        <w:p w14:paraId="6F80C635" w14:textId="48EC01B7" w:rsidR="007E1EEB" w:rsidRDefault="00CC717E">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429" w:history="1">
            <w:r w:rsidR="007E1EEB" w:rsidRPr="0028264B">
              <w:rPr>
                <w:rStyle w:val="-"/>
                <w:rFonts w:eastAsia="SimSun"/>
                <w:noProof/>
                <w:lang w:val="el-GR"/>
              </w:rPr>
              <w:t>1.1.3.</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rFonts w:eastAsia="SimSun"/>
                <w:bCs/>
                <w:noProof/>
                <w:lang w:val="el-GR"/>
              </w:rPr>
              <w:t>Όργανα &amp; Επιτροπές Παρακολούθησης, Διακυβέρνησης και Ελέγχου του Έργου</w:t>
            </w:r>
            <w:r w:rsidR="007E1EEB">
              <w:rPr>
                <w:noProof/>
                <w:webHidden/>
              </w:rPr>
              <w:tab/>
            </w:r>
            <w:r w:rsidR="007E1EEB">
              <w:rPr>
                <w:noProof/>
                <w:webHidden/>
              </w:rPr>
              <w:fldChar w:fldCharType="begin"/>
            </w:r>
            <w:r w:rsidR="007E1EEB">
              <w:rPr>
                <w:noProof/>
                <w:webHidden/>
              </w:rPr>
              <w:instrText xml:space="preserve"> PAGEREF _Toc147328429 \h </w:instrText>
            </w:r>
            <w:r w:rsidR="007E1EEB">
              <w:rPr>
                <w:noProof/>
                <w:webHidden/>
              </w:rPr>
            </w:r>
            <w:r w:rsidR="007E1EEB">
              <w:rPr>
                <w:noProof/>
                <w:webHidden/>
              </w:rPr>
              <w:fldChar w:fldCharType="separate"/>
            </w:r>
            <w:r>
              <w:rPr>
                <w:noProof/>
                <w:webHidden/>
              </w:rPr>
              <w:t>74</w:t>
            </w:r>
            <w:r w:rsidR="007E1EEB">
              <w:rPr>
                <w:noProof/>
                <w:webHidden/>
              </w:rPr>
              <w:fldChar w:fldCharType="end"/>
            </w:r>
          </w:hyperlink>
        </w:p>
        <w:p w14:paraId="3A40C036" w14:textId="32A395E2" w:rsidR="007E1EEB" w:rsidRDefault="00CC717E">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430" w:history="1">
            <w:r w:rsidR="007E1EEB" w:rsidRPr="0028264B">
              <w:rPr>
                <w:rStyle w:val="-"/>
                <w:noProof/>
                <w:lang w:val="el-GR"/>
              </w:rPr>
              <w:t>2.</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Περιγραφή Φυσικού Αντικειμένου της Σύμβασης</w:t>
            </w:r>
            <w:r w:rsidR="007E1EEB">
              <w:rPr>
                <w:noProof/>
                <w:webHidden/>
              </w:rPr>
              <w:tab/>
            </w:r>
            <w:r w:rsidR="007E1EEB">
              <w:rPr>
                <w:noProof/>
                <w:webHidden/>
              </w:rPr>
              <w:fldChar w:fldCharType="begin"/>
            </w:r>
            <w:r w:rsidR="007E1EEB">
              <w:rPr>
                <w:noProof/>
                <w:webHidden/>
              </w:rPr>
              <w:instrText xml:space="preserve"> PAGEREF _Toc147328430 \h </w:instrText>
            </w:r>
            <w:r w:rsidR="007E1EEB">
              <w:rPr>
                <w:noProof/>
                <w:webHidden/>
              </w:rPr>
            </w:r>
            <w:r w:rsidR="007E1EEB">
              <w:rPr>
                <w:noProof/>
                <w:webHidden/>
              </w:rPr>
              <w:fldChar w:fldCharType="separate"/>
            </w:r>
            <w:r>
              <w:rPr>
                <w:noProof/>
                <w:webHidden/>
              </w:rPr>
              <w:t>74</w:t>
            </w:r>
            <w:r w:rsidR="007E1EEB">
              <w:rPr>
                <w:noProof/>
                <w:webHidden/>
              </w:rPr>
              <w:fldChar w:fldCharType="end"/>
            </w:r>
          </w:hyperlink>
        </w:p>
        <w:p w14:paraId="611AB341" w14:textId="1871B904" w:rsidR="007E1EEB" w:rsidRDefault="00CC717E">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431" w:history="1">
            <w:r w:rsidR="007E1EEB" w:rsidRPr="0028264B">
              <w:rPr>
                <w:rStyle w:val="-"/>
                <w:noProof/>
                <w:lang w:val="el-GR"/>
              </w:rPr>
              <w:t>2.1</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ΠΕΡΙΒΑΛΛΟΝ ΤΟΥ ΕΡΓΟΥ</w:t>
            </w:r>
            <w:r w:rsidR="007E1EEB">
              <w:rPr>
                <w:noProof/>
                <w:webHidden/>
              </w:rPr>
              <w:tab/>
            </w:r>
            <w:r w:rsidR="007E1EEB">
              <w:rPr>
                <w:noProof/>
                <w:webHidden/>
              </w:rPr>
              <w:fldChar w:fldCharType="begin"/>
            </w:r>
            <w:r w:rsidR="007E1EEB">
              <w:rPr>
                <w:noProof/>
                <w:webHidden/>
              </w:rPr>
              <w:instrText xml:space="preserve"> PAGEREF _Toc147328431 \h </w:instrText>
            </w:r>
            <w:r w:rsidR="007E1EEB">
              <w:rPr>
                <w:noProof/>
                <w:webHidden/>
              </w:rPr>
            </w:r>
            <w:r w:rsidR="007E1EEB">
              <w:rPr>
                <w:noProof/>
                <w:webHidden/>
              </w:rPr>
              <w:fldChar w:fldCharType="separate"/>
            </w:r>
            <w:r>
              <w:rPr>
                <w:noProof/>
                <w:webHidden/>
              </w:rPr>
              <w:t>74</w:t>
            </w:r>
            <w:r w:rsidR="007E1EEB">
              <w:rPr>
                <w:noProof/>
                <w:webHidden/>
              </w:rPr>
              <w:fldChar w:fldCharType="end"/>
            </w:r>
          </w:hyperlink>
        </w:p>
        <w:p w14:paraId="585BA412" w14:textId="1829223F" w:rsidR="007E1EEB" w:rsidRDefault="00CC717E">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432" w:history="1">
            <w:r w:rsidR="007E1EEB" w:rsidRPr="0028264B">
              <w:rPr>
                <w:rStyle w:val="-"/>
                <w:noProof/>
                <w:lang w:val="el-GR"/>
              </w:rPr>
              <w:t>2.2</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Αντικείμενο της Σύμβασης</w:t>
            </w:r>
            <w:r w:rsidR="007E1EEB">
              <w:rPr>
                <w:noProof/>
                <w:webHidden/>
              </w:rPr>
              <w:tab/>
            </w:r>
            <w:r w:rsidR="007E1EEB">
              <w:rPr>
                <w:noProof/>
                <w:webHidden/>
              </w:rPr>
              <w:fldChar w:fldCharType="begin"/>
            </w:r>
            <w:r w:rsidR="007E1EEB">
              <w:rPr>
                <w:noProof/>
                <w:webHidden/>
              </w:rPr>
              <w:instrText xml:space="preserve"> PAGEREF _Toc147328432 \h </w:instrText>
            </w:r>
            <w:r w:rsidR="007E1EEB">
              <w:rPr>
                <w:noProof/>
                <w:webHidden/>
              </w:rPr>
            </w:r>
            <w:r w:rsidR="007E1EEB">
              <w:rPr>
                <w:noProof/>
                <w:webHidden/>
              </w:rPr>
              <w:fldChar w:fldCharType="separate"/>
            </w:r>
            <w:r>
              <w:rPr>
                <w:noProof/>
                <w:webHidden/>
              </w:rPr>
              <w:t>76</w:t>
            </w:r>
            <w:r w:rsidR="007E1EEB">
              <w:rPr>
                <w:noProof/>
                <w:webHidden/>
              </w:rPr>
              <w:fldChar w:fldCharType="end"/>
            </w:r>
          </w:hyperlink>
        </w:p>
        <w:p w14:paraId="4EB2301D" w14:textId="6FBE2923" w:rsidR="007E1EEB" w:rsidRDefault="00CC717E">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433" w:history="1">
            <w:r w:rsidR="007E1EEB" w:rsidRPr="0028264B">
              <w:rPr>
                <w:rStyle w:val="-"/>
                <w:noProof/>
                <w:lang w:val="el-GR"/>
              </w:rPr>
              <w:t>3.</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Μεθοδολογία Υλοποίησης</w:t>
            </w:r>
            <w:r w:rsidR="007E1EEB">
              <w:rPr>
                <w:noProof/>
                <w:webHidden/>
              </w:rPr>
              <w:tab/>
            </w:r>
            <w:r w:rsidR="007E1EEB">
              <w:rPr>
                <w:noProof/>
                <w:webHidden/>
              </w:rPr>
              <w:fldChar w:fldCharType="begin"/>
            </w:r>
            <w:r w:rsidR="007E1EEB">
              <w:rPr>
                <w:noProof/>
                <w:webHidden/>
              </w:rPr>
              <w:instrText xml:space="preserve"> PAGEREF _Toc147328433 \h </w:instrText>
            </w:r>
            <w:r w:rsidR="007E1EEB">
              <w:rPr>
                <w:noProof/>
                <w:webHidden/>
              </w:rPr>
            </w:r>
            <w:r w:rsidR="007E1EEB">
              <w:rPr>
                <w:noProof/>
                <w:webHidden/>
              </w:rPr>
              <w:fldChar w:fldCharType="separate"/>
            </w:r>
            <w:r>
              <w:rPr>
                <w:noProof/>
                <w:webHidden/>
              </w:rPr>
              <w:t>78</w:t>
            </w:r>
            <w:r w:rsidR="007E1EEB">
              <w:rPr>
                <w:noProof/>
                <w:webHidden/>
              </w:rPr>
              <w:fldChar w:fldCharType="end"/>
            </w:r>
          </w:hyperlink>
        </w:p>
        <w:p w14:paraId="24EC9FC1" w14:textId="5A1128BA" w:rsidR="007E1EEB" w:rsidRDefault="00CC717E">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434" w:history="1">
            <w:r w:rsidR="007E1EEB" w:rsidRPr="0028264B">
              <w:rPr>
                <w:rStyle w:val="-"/>
                <w:noProof/>
                <w:lang w:val="el-GR"/>
              </w:rPr>
              <w:t>3.1</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Χρονοδιάγραμμα</w:t>
            </w:r>
            <w:r w:rsidR="007E1EEB">
              <w:rPr>
                <w:noProof/>
                <w:webHidden/>
              </w:rPr>
              <w:tab/>
            </w:r>
            <w:r w:rsidR="007E1EEB">
              <w:rPr>
                <w:noProof/>
                <w:webHidden/>
              </w:rPr>
              <w:fldChar w:fldCharType="begin"/>
            </w:r>
            <w:r w:rsidR="007E1EEB">
              <w:rPr>
                <w:noProof/>
                <w:webHidden/>
              </w:rPr>
              <w:instrText xml:space="preserve"> PAGEREF _Toc147328434 \h </w:instrText>
            </w:r>
            <w:r w:rsidR="007E1EEB">
              <w:rPr>
                <w:noProof/>
                <w:webHidden/>
              </w:rPr>
            </w:r>
            <w:r w:rsidR="007E1EEB">
              <w:rPr>
                <w:noProof/>
                <w:webHidden/>
              </w:rPr>
              <w:fldChar w:fldCharType="separate"/>
            </w:r>
            <w:r>
              <w:rPr>
                <w:noProof/>
                <w:webHidden/>
              </w:rPr>
              <w:t>78</w:t>
            </w:r>
            <w:r w:rsidR="007E1EEB">
              <w:rPr>
                <w:noProof/>
                <w:webHidden/>
              </w:rPr>
              <w:fldChar w:fldCharType="end"/>
            </w:r>
          </w:hyperlink>
        </w:p>
        <w:p w14:paraId="24B97313" w14:textId="3DCE7148" w:rsidR="007E1EEB" w:rsidRDefault="00CC717E">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435" w:history="1">
            <w:r w:rsidR="007E1EEB" w:rsidRPr="0028264B">
              <w:rPr>
                <w:rStyle w:val="-"/>
                <w:noProof/>
                <w:lang w:val="el-GR"/>
              </w:rPr>
              <w:t>3.2</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Χρόνος Υποβολής και Διαδικασία Οριστικοποίησης Παραδοτέων</w:t>
            </w:r>
            <w:r w:rsidR="007E1EEB">
              <w:rPr>
                <w:noProof/>
                <w:webHidden/>
              </w:rPr>
              <w:tab/>
            </w:r>
            <w:r w:rsidR="007E1EEB">
              <w:rPr>
                <w:noProof/>
                <w:webHidden/>
              </w:rPr>
              <w:fldChar w:fldCharType="begin"/>
            </w:r>
            <w:r w:rsidR="007E1EEB">
              <w:rPr>
                <w:noProof/>
                <w:webHidden/>
              </w:rPr>
              <w:instrText xml:space="preserve"> PAGEREF _Toc147328435 \h </w:instrText>
            </w:r>
            <w:r w:rsidR="007E1EEB">
              <w:rPr>
                <w:noProof/>
                <w:webHidden/>
              </w:rPr>
            </w:r>
            <w:r w:rsidR="007E1EEB">
              <w:rPr>
                <w:noProof/>
                <w:webHidden/>
              </w:rPr>
              <w:fldChar w:fldCharType="separate"/>
            </w:r>
            <w:r>
              <w:rPr>
                <w:noProof/>
                <w:webHidden/>
              </w:rPr>
              <w:t>79</w:t>
            </w:r>
            <w:r w:rsidR="007E1EEB">
              <w:rPr>
                <w:noProof/>
                <w:webHidden/>
              </w:rPr>
              <w:fldChar w:fldCharType="end"/>
            </w:r>
          </w:hyperlink>
        </w:p>
        <w:p w14:paraId="79807013" w14:textId="368FE083" w:rsidR="007E1EEB" w:rsidRDefault="00CC717E">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436" w:history="1">
            <w:r w:rsidR="007E1EEB" w:rsidRPr="0028264B">
              <w:rPr>
                <w:rStyle w:val="-"/>
                <w:noProof/>
                <w:lang w:val="el-GR"/>
              </w:rPr>
              <w:t>3.3</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Ομάδα Έργου/Σχήμα Διοίκησης Έργου</w:t>
            </w:r>
            <w:r w:rsidR="007E1EEB">
              <w:rPr>
                <w:noProof/>
                <w:webHidden/>
              </w:rPr>
              <w:tab/>
            </w:r>
            <w:r w:rsidR="007E1EEB">
              <w:rPr>
                <w:noProof/>
                <w:webHidden/>
              </w:rPr>
              <w:fldChar w:fldCharType="begin"/>
            </w:r>
            <w:r w:rsidR="007E1EEB">
              <w:rPr>
                <w:noProof/>
                <w:webHidden/>
              </w:rPr>
              <w:instrText xml:space="preserve"> PAGEREF _Toc147328436 \h </w:instrText>
            </w:r>
            <w:r w:rsidR="007E1EEB">
              <w:rPr>
                <w:noProof/>
                <w:webHidden/>
              </w:rPr>
            </w:r>
            <w:r w:rsidR="007E1EEB">
              <w:rPr>
                <w:noProof/>
                <w:webHidden/>
              </w:rPr>
              <w:fldChar w:fldCharType="separate"/>
            </w:r>
            <w:r>
              <w:rPr>
                <w:noProof/>
                <w:webHidden/>
              </w:rPr>
              <w:t>80</w:t>
            </w:r>
            <w:r w:rsidR="007E1EEB">
              <w:rPr>
                <w:noProof/>
                <w:webHidden/>
              </w:rPr>
              <w:fldChar w:fldCharType="end"/>
            </w:r>
          </w:hyperlink>
        </w:p>
        <w:p w14:paraId="4F587061" w14:textId="78CA8DE3" w:rsidR="007E1EEB" w:rsidRDefault="00CC717E">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437" w:history="1">
            <w:r w:rsidR="007E1EEB" w:rsidRPr="0028264B">
              <w:rPr>
                <w:rStyle w:val="-"/>
                <w:noProof/>
                <w:lang w:val="el-GR"/>
              </w:rPr>
              <w:t>3.4</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Μεθοδολογία διασφάλισης ποιότητας</w:t>
            </w:r>
            <w:r w:rsidR="007E1EEB">
              <w:rPr>
                <w:noProof/>
                <w:webHidden/>
              </w:rPr>
              <w:tab/>
            </w:r>
            <w:r w:rsidR="007E1EEB">
              <w:rPr>
                <w:noProof/>
                <w:webHidden/>
              </w:rPr>
              <w:fldChar w:fldCharType="begin"/>
            </w:r>
            <w:r w:rsidR="007E1EEB">
              <w:rPr>
                <w:noProof/>
                <w:webHidden/>
              </w:rPr>
              <w:instrText xml:space="preserve"> PAGEREF _Toc147328437 \h </w:instrText>
            </w:r>
            <w:r w:rsidR="007E1EEB">
              <w:rPr>
                <w:noProof/>
                <w:webHidden/>
              </w:rPr>
            </w:r>
            <w:r w:rsidR="007E1EEB">
              <w:rPr>
                <w:noProof/>
                <w:webHidden/>
              </w:rPr>
              <w:fldChar w:fldCharType="separate"/>
            </w:r>
            <w:r>
              <w:rPr>
                <w:noProof/>
                <w:webHidden/>
              </w:rPr>
              <w:t>80</w:t>
            </w:r>
            <w:r w:rsidR="007E1EEB">
              <w:rPr>
                <w:noProof/>
                <w:webHidden/>
              </w:rPr>
              <w:fldChar w:fldCharType="end"/>
            </w:r>
          </w:hyperlink>
        </w:p>
        <w:p w14:paraId="0EDC0D3C" w14:textId="08792BF1" w:rsidR="007E1EEB" w:rsidRDefault="00CC717E">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438" w:history="1">
            <w:r w:rsidR="007E1EEB" w:rsidRPr="0028264B">
              <w:rPr>
                <w:rStyle w:val="-"/>
                <w:noProof/>
                <w:lang w:val="el-GR"/>
              </w:rPr>
              <w:t>3.5</w:t>
            </w:r>
            <w:r w:rsidR="007E1EEB">
              <w:rPr>
                <w:rFonts w:asciiTheme="minorHAnsi" w:eastAsiaTheme="minorEastAsia" w:hAnsiTheme="minorHAnsi" w:cstheme="minorBidi"/>
                <w:noProof/>
                <w:kern w:val="2"/>
                <w:sz w:val="22"/>
                <w:szCs w:val="22"/>
                <w:lang w:val="en-US" w:eastAsia="en-US" w:bidi="he-IL"/>
                <w14:ligatures w14:val="standardContextual"/>
              </w:rPr>
              <w:tab/>
            </w:r>
            <w:r w:rsidR="007E1EEB" w:rsidRPr="0028264B">
              <w:rPr>
                <w:rStyle w:val="-"/>
                <w:noProof/>
                <w:lang w:val="el-GR"/>
              </w:rPr>
              <w:t>Τόπος υλοποίησης/ παροχής των υπηρεσιών</w:t>
            </w:r>
            <w:r w:rsidR="007E1EEB">
              <w:rPr>
                <w:noProof/>
                <w:webHidden/>
              </w:rPr>
              <w:tab/>
            </w:r>
            <w:r w:rsidR="007E1EEB">
              <w:rPr>
                <w:noProof/>
                <w:webHidden/>
              </w:rPr>
              <w:fldChar w:fldCharType="begin"/>
            </w:r>
            <w:r w:rsidR="007E1EEB">
              <w:rPr>
                <w:noProof/>
                <w:webHidden/>
              </w:rPr>
              <w:instrText xml:space="preserve"> PAGEREF _Toc147328438 \h </w:instrText>
            </w:r>
            <w:r w:rsidR="007E1EEB">
              <w:rPr>
                <w:noProof/>
                <w:webHidden/>
              </w:rPr>
            </w:r>
            <w:r w:rsidR="007E1EEB">
              <w:rPr>
                <w:noProof/>
                <w:webHidden/>
              </w:rPr>
              <w:fldChar w:fldCharType="separate"/>
            </w:r>
            <w:r>
              <w:rPr>
                <w:noProof/>
                <w:webHidden/>
              </w:rPr>
              <w:t>81</w:t>
            </w:r>
            <w:r w:rsidR="007E1EEB">
              <w:rPr>
                <w:noProof/>
                <w:webHidden/>
              </w:rPr>
              <w:fldChar w:fldCharType="end"/>
            </w:r>
          </w:hyperlink>
        </w:p>
        <w:p w14:paraId="2AF48207" w14:textId="6DB41710" w:rsidR="007E1EEB" w:rsidRDefault="00CC717E">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39" w:history="1">
            <w:r w:rsidR="007E1EEB" w:rsidRPr="0028264B">
              <w:rPr>
                <w:rStyle w:val="-"/>
                <w:noProof/>
                <w:lang w:val="el-GR"/>
              </w:rPr>
              <w:t>ΠΑΡΑΡΤΗΜΑ ΙΙ – Πίνακες Συμμόρφωσης</w:t>
            </w:r>
            <w:r w:rsidR="007E1EEB">
              <w:rPr>
                <w:noProof/>
                <w:webHidden/>
              </w:rPr>
              <w:tab/>
            </w:r>
            <w:r w:rsidR="007E1EEB">
              <w:rPr>
                <w:noProof/>
                <w:webHidden/>
              </w:rPr>
              <w:fldChar w:fldCharType="begin"/>
            </w:r>
            <w:r w:rsidR="007E1EEB">
              <w:rPr>
                <w:noProof/>
                <w:webHidden/>
              </w:rPr>
              <w:instrText xml:space="preserve"> PAGEREF _Toc147328439 \h </w:instrText>
            </w:r>
            <w:r w:rsidR="007E1EEB">
              <w:rPr>
                <w:noProof/>
                <w:webHidden/>
              </w:rPr>
            </w:r>
            <w:r w:rsidR="007E1EEB">
              <w:rPr>
                <w:noProof/>
                <w:webHidden/>
              </w:rPr>
              <w:fldChar w:fldCharType="separate"/>
            </w:r>
            <w:r>
              <w:rPr>
                <w:noProof/>
                <w:webHidden/>
              </w:rPr>
              <w:t>82</w:t>
            </w:r>
            <w:r w:rsidR="007E1EEB">
              <w:rPr>
                <w:noProof/>
                <w:webHidden/>
              </w:rPr>
              <w:fldChar w:fldCharType="end"/>
            </w:r>
          </w:hyperlink>
        </w:p>
        <w:p w14:paraId="012D081C" w14:textId="77C8F807" w:rsidR="007E1EEB" w:rsidRDefault="00CC717E">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40" w:history="1">
            <w:r w:rsidR="007E1EEB" w:rsidRPr="0028264B">
              <w:rPr>
                <w:rStyle w:val="-"/>
                <w:noProof/>
                <w:lang w:val="el-GR"/>
              </w:rPr>
              <w:t>ΠΑΡΑΡΤΗΜΑ ΙΙI – ΕΥΡΩΠΑΙΚΟ ΕΝΙΑΙΟ ΕΓΓΡΑΦΟ ΣΥΜΒΑΣΗΣ (ΕΕΕΣ)</w:t>
            </w:r>
            <w:r w:rsidR="007E1EEB">
              <w:rPr>
                <w:noProof/>
                <w:webHidden/>
              </w:rPr>
              <w:tab/>
            </w:r>
            <w:r w:rsidR="007E1EEB">
              <w:rPr>
                <w:noProof/>
                <w:webHidden/>
              </w:rPr>
              <w:fldChar w:fldCharType="begin"/>
            </w:r>
            <w:r w:rsidR="007E1EEB">
              <w:rPr>
                <w:noProof/>
                <w:webHidden/>
              </w:rPr>
              <w:instrText xml:space="preserve"> PAGEREF _Toc147328440 \h </w:instrText>
            </w:r>
            <w:r w:rsidR="007E1EEB">
              <w:rPr>
                <w:noProof/>
                <w:webHidden/>
              </w:rPr>
            </w:r>
            <w:r w:rsidR="007E1EEB">
              <w:rPr>
                <w:noProof/>
                <w:webHidden/>
              </w:rPr>
              <w:fldChar w:fldCharType="separate"/>
            </w:r>
            <w:r>
              <w:rPr>
                <w:noProof/>
                <w:webHidden/>
              </w:rPr>
              <w:t>83</w:t>
            </w:r>
            <w:r w:rsidR="007E1EEB">
              <w:rPr>
                <w:noProof/>
                <w:webHidden/>
              </w:rPr>
              <w:fldChar w:fldCharType="end"/>
            </w:r>
          </w:hyperlink>
        </w:p>
        <w:p w14:paraId="379CCB2D" w14:textId="7A1697E2" w:rsidR="007E1EEB" w:rsidRDefault="00CC717E">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28441" w:history="1">
            <w:r w:rsidR="007E1EEB" w:rsidRPr="0028264B">
              <w:rPr>
                <w:rStyle w:val="-"/>
                <w:noProof/>
                <w:lang w:val="el-GR"/>
              </w:rPr>
              <w:t>ΕΥΡΩΠΑΙΚΟ ΕΝΙΑΙΟ ΕΓΓΡΑΦΟ ΣΥΜΒΑΣΗΣ (ΕΕΕΣ)</w:t>
            </w:r>
            <w:r w:rsidR="007E1EEB">
              <w:rPr>
                <w:noProof/>
                <w:webHidden/>
              </w:rPr>
              <w:tab/>
            </w:r>
            <w:r w:rsidR="007E1EEB">
              <w:rPr>
                <w:noProof/>
                <w:webHidden/>
              </w:rPr>
              <w:fldChar w:fldCharType="begin"/>
            </w:r>
            <w:r w:rsidR="007E1EEB">
              <w:rPr>
                <w:noProof/>
                <w:webHidden/>
              </w:rPr>
              <w:instrText xml:space="preserve"> PAGEREF _Toc147328441 \h </w:instrText>
            </w:r>
            <w:r w:rsidR="007E1EEB">
              <w:rPr>
                <w:noProof/>
                <w:webHidden/>
              </w:rPr>
            </w:r>
            <w:r w:rsidR="007E1EEB">
              <w:rPr>
                <w:noProof/>
                <w:webHidden/>
              </w:rPr>
              <w:fldChar w:fldCharType="separate"/>
            </w:r>
            <w:r>
              <w:rPr>
                <w:noProof/>
                <w:webHidden/>
              </w:rPr>
              <w:t>83</w:t>
            </w:r>
            <w:r w:rsidR="007E1EEB">
              <w:rPr>
                <w:noProof/>
                <w:webHidden/>
              </w:rPr>
              <w:fldChar w:fldCharType="end"/>
            </w:r>
          </w:hyperlink>
        </w:p>
        <w:p w14:paraId="152B4F40" w14:textId="23F423F2" w:rsidR="007E1EEB" w:rsidRDefault="00CC717E">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42" w:history="1">
            <w:r w:rsidR="007E1EEB" w:rsidRPr="0028264B">
              <w:rPr>
                <w:rStyle w:val="-"/>
                <w:noProof/>
                <w:lang w:val="el-GR"/>
              </w:rPr>
              <w:t>ΠΑΡΑΡΤΗΜΑ Ι</w:t>
            </w:r>
            <w:r w:rsidR="007E1EEB" w:rsidRPr="0028264B">
              <w:rPr>
                <w:rStyle w:val="-"/>
                <w:noProof/>
              </w:rPr>
              <w:t>V</w:t>
            </w:r>
            <w:r w:rsidR="007E1EEB" w:rsidRPr="0028264B">
              <w:rPr>
                <w:rStyle w:val="-"/>
                <w:noProof/>
                <w:lang w:val="el-GR"/>
              </w:rPr>
              <w:t xml:space="preserve"> – Υπόδειγμα Βιογραφικού Σημειώματος</w:t>
            </w:r>
            <w:r w:rsidR="007E1EEB">
              <w:rPr>
                <w:noProof/>
                <w:webHidden/>
              </w:rPr>
              <w:tab/>
            </w:r>
            <w:r w:rsidR="007E1EEB">
              <w:rPr>
                <w:noProof/>
                <w:webHidden/>
              </w:rPr>
              <w:fldChar w:fldCharType="begin"/>
            </w:r>
            <w:r w:rsidR="007E1EEB">
              <w:rPr>
                <w:noProof/>
                <w:webHidden/>
              </w:rPr>
              <w:instrText xml:space="preserve"> PAGEREF _Toc147328442 \h </w:instrText>
            </w:r>
            <w:r w:rsidR="007E1EEB">
              <w:rPr>
                <w:noProof/>
                <w:webHidden/>
              </w:rPr>
            </w:r>
            <w:r w:rsidR="007E1EEB">
              <w:rPr>
                <w:noProof/>
                <w:webHidden/>
              </w:rPr>
              <w:fldChar w:fldCharType="separate"/>
            </w:r>
            <w:r>
              <w:rPr>
                <w:noProof/>
                <w:webHidden/>
              </w:rPr>
              <w:t>84</w:t>
            </w:r>
            <w:r w:rsidR="007E1EEB">
              <w:rPr>
                <w:noProof/>
                <w:webHidden/>
              </w:rPr>
              <w:fldChar w:fldCharType="end"/>
            </w:r>
          </w:hyperlink>
        </w:p>
        <w:p w14:paraId="398BF748" w14:textId="57A59206" w:rsidR="007E1EEB" w:rsidRDefault="00CC717E">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43" w:history="1">
            <w:r w:rsidR="007E1EEB" w:rsidRPr="0028264B">
              <w:rPr>
                <w:rStyle w:val="-"/>
                <w:noProof/>
              </w:rPr>
              <w:t>ΠΑΡΑΡΤΗΜΑ V – Υπόδειγμα Τεχνικής Προσφοράς</w:t>
            </w:r>
            <w:r w:rsidR="007E1EEB">
              <w:rPr>
                <w:noProof/>
                <w:webHidden/>
              </w:rPr>
              <w:tab/>
            </w:r>
            <w:r w:rsidR="007E1EEB">
              <w:rPr>
                <w:noProof/>
                <w:webHidden/>
              </w:rPr>
              <w:fldChar w:fldCharType="begin"/>
            </w:r>
            <w:r w:rsidR="007E1EEB">
              <w:rPr>
                <w:noProof/>
                <w:webHidden/>
              </w:rPr>
              <w:instrText xml:space="preserve"> PAGEREF _Toc147328443 \h </w:instrText>
            </w:r>
            <w:r w:rsidR="007E1EEB">
              <w:rPr>
                <w:noProof/>
                <w:webHidden/>
              </w:rPr>
            </w:r>
            <w:r w:rsidR="007E1EEB">
              <w:rPr>
                <w:noProof/>
                <w:webHidden/>
              </w:rPr>
              <w:fldChar w:fldCharType="separate"/>
            </w:r>
            <w:r>
              <w:rPr>
                <w:noProof/>
                <w:webHidden/>
              </w:rPr>
              <w:t>87</w:t>
            </w:r>
            <w:r w:rsidR="007E1EEB">
              <w:rPr>
                <w:noProof/>
                <w:webHidden/>
              </w:rPr>
              <w:fldChar w:fldCharType="end"/>
            </w:r>
          </w:hyperlink>
        </w:p>
        <w:p w14:paraId="499A655D" w14:textId="75A94FBC" w:rsidR="007E1EEB" w:rsidRDefault="00CC717E">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44" w:history="1">
            <w:r w:rsidR="007E1EEB" w:rsidRPr="0028264B">
              <w:rPr>
                <w:rStyle w:val="-"/>
                <w:noProof/>
                <w:lang w:val="el-GR"/>
              </w:rPr>
              <w:t xml:space="preserve">ΠΑΡΑΡΤΗΜΑ </w:t>
            </w:r>
            <w:r w:rsidR="007E1EEB" w:rsidRPr="0028264B">
              <w:rPr>
                <w:rStyle w:val="-"/>
                <w:noProof/>
              </w:rPr>
              <w:t>VI</w:t>
            </w:r>
            <w:r w:rsidR="007E1EEB" w:rsidRPr="0028264B">
              <w:rPr>
                <w:rStyle w:val="-"/>
                <w:noProof/>
                <w:lang w:val="el-GR"/>
              </w:rPr>
              <w:t xml:space="preserve"> – Υπόδειγμα Οικονομικής Προσφοράς</w:t>
            </w:r>
            <w:r w:rsidR="007E1EEB">
              <w:rPr>
                <w:noProof/>
                <w:webHidden/>
              </w:rPr>
              <w:tab/>
            </w:r>
            <w:r w:rsidR="007E1EEB">
              <w:rPr>
                <w:noProof/>
                <w:webHidden/>
              </w:rPr>
              <w:fldChar w:fldCharType="begin"/>
            </w:r>
            <w:r w:rsidR="007E1EEB">
              <w:rPr>
                <w:noProof/>
                <w:webHidden/>
              </w:rPr>
              <w:instrText xml:space="preserve"> PAGEREF _Toc147328444 \h </w:instrText>
            </w:r>
            <w:r w:rsidR="007E1EEB">
              <w:rPr>
                <w:noProof/>
                <w:webHidden/>
              </w:rPr>
            </w:r>
            <w:r w:rsidR="007E1EEB">
              <w:rPr>
                <w:noProof/>
                <w:webHidden/>
              </w:rPr>
              <w:fldChar w:fldCharType="separate"/>
            </w:r>
            <w:r>
              <w:rPr>
                <w:noProof/>
                <w:webHidden/>
              </w:rPr>
              <w:t>88</w:t>
            </w:r>
            <w:r w:rsidR="007E1EEB">
              <w:rPr>
                <w:noProof/>
                <w:webHidden/>
              </w:rPr>
              <w:fldChar w:fldCharType="end"/>
            </w:r>
          </w:hyperlink>
        </w:p>
        <w:p w14:paraId="432F8351" w14:textId="67242BBA" w:rsidR="007E1EEB" w:rsidRDefault="00CC717E">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445" w:history="1">
            <w:r w:rsidR="007E1EEB" w:rsidRPr="0028264B">
              <w:rPr>
                <w:rStyle w:val="-"/>
                <w:noProof/>
                <w:lang w:val="el-GR"/>
              </w:rPr>
              <w:t>1.</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Συγκεντρωτικός Πίνακας Οικονομικής Προσφοράς Έργου</w:t>
            </w:r>
            <w:r w:rsidR="007E1EEB">
              <w:rPr>
                <w:noProof/>
                <w:webHidden/>
              </w:rPr>
              <w:tab/>
            </w:r>
            <w:r w:rsidR="007E1EEB">
              <w:rPr>
                <w:noProof/>
                <w:webHidden/>
              </w:rPr>
              <w:fldChar w:fldCharType="begin"/>
            </w:r>
            <w:r w:rsidR="007E1EEB">
              <w:rPr>
                <w:noProof/>
                <w:webHidden/>
              </w:rPr>
              <w:instrText xml:space="preserve"> PAGEREF _Toc147328445 \h </w:instrText>
            </w:r>
            <w:r w:rsidR="007E1EEB">
              <w:rPr>
                <w:noProof/>
                <w:webHidden/>
              </w:rPr>
            </w:r>
            <w:r w:rsidR="007E1EEB">
              <w:rPr>
                <w:noProof/>
                <w:webHidden/>
              </w:rPr>
              <w:fldChar w:fldCharType="separate"/>
            </w:r>
            <w:r>
              <w:rPr>
                <w:noProof/>
                <w:webHidden/>
              </w:rPr>
              <w:t>88</w:t>
            </w:r>
            <w:r w:rsidR="007E1EEB">
              <w:rPr>
                <w:noProof/>
                <w:webHidden/>
              </w:rPr>
              <w:fldChar w:fldCharType="end"/>
            </w:r>
          </w:hyperlink>
        </w:p>
        <w:p w14:paraId="10CD8ECC" w14:textId="4A70EF92" w:rsidR="007E1EEB" w:rsidRDefault="00CC717E">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46" w:history="1">
            <w:r w:rsidR="007E1EEB" w:rsidRPr="0028264B">
              <w:rPr>
                <w:rStyle w:val="-"/>
                <w:noProof/>
                <w:lang w:val="el-GR"/>
              </w:rPr>
              <w:t xml:space="preserve">ΠΑΡΑΡΤΗΜΑ </w:t>
            </w:r>
            <w:r w:rsidR="007E1EEB" w:rsidRPr="0028264B">
              <w:rPr>
                <w:rStyle w:val="-"/>
                <w:noProof/>
              </w:rPr>
              <w:t>VI</w:t>
            </w:r>
            <w:r w:rsidR="007E1EEB" w:rsidRPr="0028264B">
              <w:rPr>
                <w:rStyle w:val="-"/>
                <w:noProof/>
                <w:lang w:val="el-GR"/>
              </w:rPr>
              <w:t>Ι – Άλλες Δηλώσεις</w:t>
            </w:r>
            <w:r w:rsidR="007E1EEB">
              <w:rPr>
                <w:noProof/>
                <w:webHidden/>
              </w:rPr>
              <w:tab/>
            </w:r>
            <w:r w:rsidR="007E1EEB">
              <w:rPr>
                <w:noProof/>
                <w:webHidden/>
              </w:rPr>
              <w:fldChar w:fldCharType="begin"/>
            </w:r>
            <w:r w:rsidR="007E1EEB">
              <w:rPr>
                <w:noProof/>
                <w:webHidden/>
              </w:rPr>
              <w:instrText xml:space="preserve"> PAGEREF _Toc147328446 \h </w:instrText>
            </w:r>
            <w:r w:rsidR="007E1EEB">
              <w:rPr>
                <w:noProof/>
                <w:webHidden/>
              </w:rPr>
            </w:r>
            <w:r w:rsidR="007E1EEB">
              <w:rPr>
                <w:noProof/>
                <w:webHidden/>
              </w:rPr>
              <w:fldChar w:fldCharType="separate"/>
            </w:r>
            <w:r>
              <w:rPr>
                <w:noProof/>
                <w:webHidden/>
              </w:rPr>
              <w:t>89</w:t>
            </w:r>
            <w:r w:rsidR="007E1EEB">
              <w:rPr>
                <w:noProof/>
                <w:webHidden/>
              </w:rPr>
              <w:fldChar w:fldCharType="end"/>
            </w:r>
          </w:hyperlink>
        </w:p>
        <w:p w14:paraId="38EBEFD1" w14:textId="457DA045" w:rsidR="007E1EEB" w:rsidRDefault="00CC717E">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47" w:history="1">
            <w:r w:rsidR="007E1EEB" w:rsidRPr="0028264B">
              <w:rPr>
                <w:rStyle w:val="-"/>
                <w:noProof/>
                <w:lang w:val="el-GR"/>
              </w:rPr>
              <w:t xml:space="preserve">ΠΑΡΑΡΤΗΜΑ </w:t>
            </w:r>
            <w:r w:rsidR="007E1EEB" w:rsidRPr="0028264B">
              <w:rPr>
                <w:rStyle w:val="-"/>
                <w:noProof/>
              </w:rPr>
              <w:t>VIII</w:t>
            </w:r>
            <w:r w:rsidR="007E1EEB" w:rsidRPr="0028264B">
              <w:rPr>
                <w:rStyle w:val="-"/>
                <w:noProof/>
                <w:lang w:val="el-GR"/>
              </w:rPr>
              <w:t xml:space="preserve"> – Υποδείγματα Εγγυητικών Επιστολών</w:t>
            </w:r>
            <w:r w:rsidR="007E1EEB">
              <w:rPr>
                <w:noProof/>
                <w:webHidden/>
              </w:rPr>
              <w:tab/>
            </w:r>
            <w:r w:rsidR="007E1EEB">
              <w:rPr>
                <w:noProof/>
                <w:webHidden/>
              </w:rPr>
              <w:fldChar w:fldCharType="begin"/>
            </w:r>
            <w:r w:rsidR="007E1EEB">
              <w:rPr>
                <w:noProof/>
                <w:webHidden/>
              </w:rPr>
              <w:instrText xml:space="preserve"> PAGEREF _Toc147328447 \h </w:instrText>
            </w:r>
            <w:r w:rsidR="007E1EEB">
              <w:rPr>
                <w:noProof/>
                <w:webHidden/>
              </w:rPr>
            </w:r>
            <w:r w:rsidR="007E1EEB">
              <w:rPr>
                <w:noProof/>
                <w:webHidden/>
              </w:rPr>
              <w:fldChar w:fldCharType="separate"/>
            </w:r>
            <w:r>
              <w:rPr>
                <w:noProof/>
                <w:webHidden/>
              </w:rPr>
              <w:t>90</w:t>
            </w:r>
            <w:r w:rsidR="007E1EEB">
              <w:rPr>
                <w:noProof/>
                <w:webHidden/>
              </w:rPr>
              <w:fldChar w:fldCharType="end"/>
            </w:r>
          </w:hyperlink>
        </w:p>
        <w:p w14:paraId="4E5BF83F" w14:textId="105C7E87" w:rsidR="007E1EEB" w:rsidRDefault="00CC717E">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448" w:history="1">
            <w:r w:rsidR="007E1EEB" w:rsidRPr="0028264B">
              <w:rPr>
                <w:rStyle w:val="-"/>
                <w:noProof/>
                <w:lang w:val="el-GR"/>
              </w:rPr>
              <w:t>I.</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Εγγυητική Επιστολή Συμμετοχής</w:t>
            </w:r>
            <w:r w:rsidR="007E1EEB">
              <w:rPr>
                <w:noProof/>
                <w:webHidden/>
              </w:rPr>
              <w:tab/>
            </w:r>
            <w:r w:rsidR="007E1EEB">
              <w:rPr>
                <w:noProof/>
                <w:webHidden/>
              </w:rPr>
              <w:fldChar w:fldCharType="begin"/>
            </w:r>
            <w:r w:rsidR="007E1EEB">
              <w:rPr>
                <w:noProof/>
                <w:webHidden/>
              </w:rPr>
              <w:instrText xml:space="preserve"> PAGEREF _Toc147328448 \h </w:instrText>
            </w:r>
            <w:r w:rsidR="007E1EEB">
              <w:rPr>
                <w:noProof/>
                <w:webHidden/>
              </w:rPr>
            </w:r>
            <w:r w:rsidR="007E1EEB">
              <w:rPr>
                <w:noProof/>
                <w:webHidden/>
              </w:rPr>
              <w:fldChar w:fldCharType="separate"/>
            </w:r>
            <w:r>
              <w:rPr>
                <w:noProof/>
                <w:webHidden/>
              </w:rPr>
              <w:t>90</w:t>
            </w:r>
            <w:r w:rsidR="007E1EEB">
              <w:rPr>
                <w:noProof/>
                <w:webHidden/>
              </w:rPr>
              <w:fldChar w:fldCharType="end"/>
            </w:r>
          </w:hyperlink>
        </w:p>
        <w:p w14:paraId="394F6221" w14:textId="7F5A899A" w:rsidR="007E1EEB" w:rsidRDefault="00CC717E">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28449" w:history="1">
            <w:r w:rsidR="007E1EEB" w:rsidRPr="0028264B">
              <w:rPr>
                <w:rStyle w:val="-"/>
                <w:noProof/>
                <w:lang w:val="el-GR"/>
              </w:rPr>
              <w:t>II.</w:t>
            </w:r>
            <w:r w:rsidR="007E1EEB">
              <w:rPr>
                <w:rFonts w:asciiTheme="minorHAnsi" w:eastAsiaTheme="minorEastAsia" w:hAnsiTheme="minorHAnsi" w:cstheme="minorBidi"/>
                <w:i w:val="0"/>
                <w:iCs w:val="0"/>
                <w:noProof/>
                <w:kern w:val="2"/>
                <w:sz w:val="22"/>
                <w:szCs w:val="22"/>
                <w:lang w:val="en-US" w:eastAsia="en-US" w:bidi="he-IL"/>
                <w14:ligatures w14:val="standardContextual"/>
              </w:rPr>
              <w:tab/>
            </w:r>
            <w:r w:rsidR="007E1EEB" w:rsidRPr="0028264B">
              <w:rPr>
                <w:rStyle w:val="-"/>
                <w:noProof/>
                <w:lang w:val="el-GR"/>
              </w:rPr>
              <w:t>Εγγυητική Επιστολή Καλής Εκτέλεσης</w:t>
            </w:r>
            <w:r w:rsidR="007E1EEB">
              <w:rPr>
                <w:noProof/>
                <w:webHidden/>
              </w:rPr>
              <w:tab/>
            </w:r>
            <w:r w:rsidR="007E1EEB">
              <w:rPr>
                <w:noProof/>
                <w:webHidden/>
              </w:rPr>
              <w:fldChar w:fldCharType="begin"/>
            </w:r>
            <w:r w:rsidR="007E1EEB">
              <w:rPr>
                <w:noProof/>
                <w:webHidden/>
              </w:rPr>
              <w:instrText xml:space="preserve"> PAGEREF _Toc147328449 \h </w:instrText>
            </w:r>
            <w:r w:rsidR="007E1EEB">
              <w:rPr>
                <w:noProof/>
                <w:webHidden/>
              </w:rPr>
            </w:r>
            <w:r w:rsidR="007E1EEB">
              <w:rPr>
                <w:noProof/>
                <w:webHidden/>
              </w:rPr>
              <w:fldChar w:fldCharType="separate"/>
            </w:r>
            <w:r>
              <w:rPr>
                <w:noProof/>
                <w:webHidden/>
              </w:rPr>
              <w:t>91</w:t>
            </w:r>
            <w:r w:rsidR="007E1EEB">
              <w:rPr>
                <w:noProof/>
                <w:webHidden/>
              </w:rPr>
              <w:fldChar w:fldCharType="end"/>
            </w:r>
          </w:hyperlink>
        </w:p>
        <w:p w14:paraId="35744C47" w14:textId="5ECD93A3" w:rsidR="007E1EEB" w:rsidRDefault="00CC717E">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50" w:history="1">
            <w:r w:rsidR="007E1EEB" w:rsidRPr="0028264B">
              <w:rPr>
                <w:rStyle w:val="-"/>
                <w:noProof/>
                <w:lang w:val="el-GR"/>
              </w:rPr>
              <w:t>ΠΑΡΑΡΤΗΜΑ IX– ΕΝΗΜΕΡΩΣΗ ΓΙΑ ΤΗΝ ΕΠΕΞΕΡΓΑΣΙΑ ΠΡΟΣΩΠΙΚΩΝ ΔΕΔΟΜΕΝΩΝ</w:t>
            </w:r>
            <w:r w:rsidR="007E1EEB">
              <w:rPr>
                <w:noProof/>
                <w:webHidden/>
              </w:rPr>
              <w:tab/>
            </w:r>
            <w:r w:rsidR="007E1EEB">
              <w:rPr>
                <w:noProof/>
                <w:webHidden/>
              </w:rPr>
              <w:fldChar w:fldCharType="begin"/>
            </w:r>
            <w:r w:rsidR="007E1EEB">
              <w:rPr>
                <w:noProof/>
                <w:webHidden/>
              </w:rPr>
              <w:instrText xml:space="preserve"> PAGEREF _Toc147328450 \h </w:instrText>
            </w:r>
            <w:r w:rsidR="007E1EEB">
              <w:rPr>
                <w:noProof/>
                <w:webHidden/>
              </w:rPr>
            </w:r>
            <w:r w:rsidR="007E1EEB">
              <w:rPr>
                <w:noProof/>
                <w:webHidden/>
              </w:rPr>
              <w:fldChar w:fldCharType="separate"/>
            </w:r>
            <w:r>
              <w:rPr>
                <w:noProof/>
                <w:webHidden/>
              </w:rPr>
              <w:t>92</w:t>
            </w:r>
            <w:r w:rsidR="007E1EEB">
              <w:rPr>
                <w:noProof/>
                <w:webHidden/>
              </w:rPr>
              <w:fldChar w:fldCharType="end"/>
            </w:r>
          </w:hyperlink>
        </w:p>
        <w:p w14:paraId="499F13CA" w14:textId="62947AF0" w:rsidR="007E1EEB" w:rsidRDefault="00CC717E">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28451" w:history="1">
            <w:r w:rsidR="007E1EEB" w:rsidRPr="0028264B">
              <w:rPr>
                <w:rStyle w:val="-"/>
                <w:noProof/>
                <w:lang w:val="el-GR"/>
              </w:rPr>
              <w:t xml:space="preserve">ΠΑΡΑΡΤΗΜΑ </w:t>
            </w:r>
            <w:r w:rsidR="007E1EEB" w:rsidRPr="0028264B">
              <w:rPr>
                <w:rStyle w:val="-"/>
                <w:noProof/>
              </w:rPr>
              <w:t>X</w:t>
            </w:r>
            <w:r w:rsidR="007E1EEB" w:rsidRPr="0028264B">
              <w:rPr>
                <w:rStyle w:val="-"/>
                <w:noProof/>
                <w:lang w:val="el-GR"/>
              </w:rPr>
              <w:t xml:space="preserve"> – Ρήτρα Ακεραιότητας</w:t>
            </w:r>
            <w:r w:rsidR="007E1EEB">
              <w:rPr>
                <w:noProof/>
                <w:webHidden/>
              </w:rPr>
              <w:tab/>
            </w:r>
            <w:r w:rsidR="007E1EEB">
              <w:rPr>
                <w:noProof/>
                <w:webHidden/>
              </w:rPr>
              <w:fldChar w:fldCharType="begin"/>
            </w:r>
            <w:r w:rsidR="007E1EEB">
              <w:rPr>
                <w:noProof/>
                <w:webHidden/>
              </w:rPr>
              <w:instrText xml:space="preserve"> PAGEREF _Toc147328451 \h </w:instrText>
            </w:r>
            <w:r w:rsidR="007E1EEB">
              <w:rPr>
                <w:noProof/>
                <w:webHidden/>
              </w:rPr>
            </w:r>
            <w:r w:rsidR="007E1EEB">
              <w:rPr>
                <w:noProof/>
                <w:webHidden/>
              </w:rPr>
              <w:fldChar w:fldCharType="separate"/>
            </w:r>
            <w:r>
              <w:rPr>
                <w:noProof/>
                <w:webHidden/>
              </w:rPr>
              <w:t>93</w:t>
            </w:r>
            <w:r w:rsidR="007E1EEB">
              <w:rPr>
                <w:noProof/>
                <w:webHidden/>
              </w:rPr>
              <w:fldChar w:fldCharType="end"/>
            </w:r>
          </w:hyperlink>
        </w:p>
        <w:p w14:paraId="25698511" w14:textId="76C6F79C" w:rsidR="00A81D32" w:rsidRDefault="005D6014">
          <w:r>
            <w:rPr>
              <w:b/>
              <w:bCs/>
              <w:caps/>
              <w:sz w:val="20"/>
              <w:szCs w:val="20"/>
            </w:rPr>
            <w:fldChar w:fldCharType="end"/>
          </w:r>
        </w:p>
      </w:sdtContent>
    </w:sdt>
    <w:p w14:paraId="55CD7CD3" w14:textId="286F7DC5" w:rsidR="008338F0" w:rsidRPr="003329FF" w:rsidRDefault="003355E7">
      <w:pPr>
        <w:pStyle w:val="1"/>
        <w:numPr>
          <w:ilvl w:val="0"/>
          <w:numId w:val="18"/>
        </w:numPr>
        <w:rPr>
          <w:lang w:val="el-GR"/>
        </w:rPr>
      </w:pPr>
      <w:bookmarkStart w:id="11" w:name="_Toc97194404"/>
      <w:bookmarkStart w:id="12" w:name="_Toc147328352"/>
      <w:r w:rsidRPr="003329FF">
        <w:rPr>
          <w:lang w:val="el-GR"/>
        </w:rPr>
        <w:lastRenderedPageBreak/>
        <w:t>ΑΝΑΘΕΤΟΥΣΑ ΑΡΧΗ ΚΑΙ ΑΝΤΙΚΕΙΜΕΝΟ ΣΥΜΒΑΣΗΣ</w:t>
      </w:r>
      <w:bookmarkEnd w:id="11"/>
      <w:bookmarkEnd w:id="12"/>
    </w:p>
    <w:p w14:paraId="473A9C05" w14:textId="77777777" w:rsidR="008338F0" w:rsidRPr="0032146B" w:rsidRDefault="003355E7">
      <w:pPr>
        <w:pStyle w:val="2"/>
        <w:numPr>
          <w:ilvl w:val="1"/>
          <w:numId w:val="19"/>
        </w:numPr>
        <w:rPr>
          <w:lang w:val="el-GR"/>
        </w:rPr>
      </w:pPr>
      <w:bookmarkStart w:id="13" w:name="_Toc97194256"/>
      <w:bookmarkStart w:id="14" w:name="_Toc97194405"/>
      <w:bookmarkStart w:id="15" w:name="_Toc147328353"/>
      <w:r w:rsidRPr="0032146B">
        <w:rPr>
          <w:lang w:val="el-GR"/>
        </w:rPr>
        <w:t>Στοιχεία Αναθέτουσας Αρχής</w:t>
      </w:r>
      <w:bookmarkEnd w:id="13"/>
      <w:bookmarkEnd w:id="14"/>
      <w:bookmarkEnd w:id="15"/>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CC717E"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CC717E">
            <w:pPr>
              <w:pStyle w:val="normalwithoutspacing"/>
              <w:snapToGrid w:val="0"/>
              <w:rPr>
                <w:lang w:val="en-US"/>
              </w:rPr>
            </w:pPr>
            <w:hyperlink r:id="rId12"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25B77219" w:rsidR="008338F0" w:rsidRPr="00AF5685" w:rsidRDefault="00AF5685">
            <w:pPr>
              <w:pStyle w:val="normalwithoutspacing"/>
              <w:snapToGrid w:val="0"/>
              <w:rPr>
                <w:highlight w:val="magenta"/>
              </w:rPr>
            </w:pPr>
            <w:r w:rsidRPr="00A85217">
              <w:t>ΜΕΡΟΠΗ ΔΡΑΚΟΥ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CC717E">
            <w:pPr>
              <w:pStyle w:val="normalwithoutspacing"/>
              <w:snapToGrid w:val="0"/>
            </w:pPr>
            <w:hyperlink r:id="rId13"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B280BC1" w:rsidR="008338F0" w:rsidRPr="00505AE5" w:rsidRDefault="00CC717E">
            <w:pPr>
              <w:pStyle w:val="normalwithoutspacing"/>
              <w:snapToGrid w:val="0"/>
              <w:rPr>
                <w:lang w:val="en-US"/>
              </w:rPr>
            </w:pPr>
            <w:hyperlink r:id="rId14" w:history="1">
              <w:r w:rsidR="000250AB" w:rsidRPr="00F81E13">
                <w:rPr>
                  <w:rStyle w:val="-"/>
                </w:rPr>
                <w:t>https://www.ktpae.gr/</w:t>
              </w:r>
            </w:hyperlink>
            <w:r w:rsidR="000250AB">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51B59C75"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7E1EEB">
        <w:t>.</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029708AB"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6656A225"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6"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6" w:name="_Ref89085315"/>
      <w:bookmarkStart w:id="17" w:name="_Toc97194257"/>
      <w:bookmarkStart w:id="18" w:name="_Toc97194406"/>
      <w:bookmarkStart w:id="19" w:name="_Toc147328354"/>
      <w:r w:rsidRPr="00603221">
        <w:rPr>
          <w:rFonts w:cs="Tahoma"/>
          <w:lang w:val="el-GR"/>
        </w:rPr>
        <w:t>Στοιχεία Διαδικασίας - Χρηματοδότηση</w:t>
      </w:r>
      <w:bookmarkEnd w:id="16"/>
      <w:bookmarkEnd w:id="17"/>
      <w:bookmarkEnd w:id="18"/>
      <w:bookmarkEnd w:id="19"/>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76ED8666" w14:textId="77777777" w:rsidR="00092F07" w:rsidRPr="00CA2394" w:rsidRDefault="00092F07" w:rsidP="00092F07">
      <w:pPr>
        <w:pStyle w:val="normalwithoutspacing"/>
      </w:pPr>
      <w:r w:rsidRPr="00CA2394">
        <w:t xml:space="preserve">Φορέας χρηματοδότησης της Σύμβασης είναι το Υπουργείο Ψηφιακής Διακυβέρνησης. </w:t>
      </w:r>
    </w:p>
    <w:p w14:paraId="1149F443" w14:textId="77777777" w:rsidR="00092F07" w:rsidRPr="00092F07" w:rsidRDefault="00092F07" w:rsidP="00092F07">
      <w:pPr>
        <w:pStyle w:val="normalwithoutspacing"/>
      </w:pPr>
      <w:r w:rsidRPr="00CA2394">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20" w:name="_Toc97194258"/>
      <w:bookmarkStart w:id="21" w:name="_Toc97194407"/>
      <w:bookmarkStart w:id="22" w:name="_Toc147328355"/>
      <w:r w:rsidRPr="00603221">
        <w:rPr>
          <w:rFonts w:cs="Tahoma"/>
          <w:lang w:val="el-GR"/>
        </w:rPr>
        <w:t>Συνοπτική Περιγραφή φυσικού και οικονομικού αντικειμένου της σύμβασης</w:t>
      </w:r>
      <w:bookmarkEnd w:id="20"/>
      <w:bookmarkEnd w:id="21"/>
      <w:bookmarkEnd w:id="22"/>
      <w:r w:rsidRPr="00603221">
        <w:rPr>
          <w:rFonts w:cs="Tahoma"/>
          <w:lang w:val="el-GR"/>
        </w:rPr>
        <w:t xml:space="preserve"> </w:t>
      </w:r>
    </w:p>
    <w:p w14:paraId="5E39430C" w14:textId="783746E6" w:rsidR="006E1AFE" w:rsidRPr="006E1AFE" w:rsidRDefault="000E3C4E" w:rsidP="006E1AFE">
      <w:pPr>
        <w:rPr>
          <w:rFonts w:eastAsia="Calibri"/>
          <w:lang w:val="el-GR"/>
        </w:rPr>
      </w:pPr>
      <w:r w:rsidRPr="000E3C4E">
        <w:rPr>
          <w:lang w:val="el-GR"/>
        </w:rPr>
        <w:t xml:space="preserve">Αντικείμενο </w:t>
      </w:r>
      <w:r w:rsidRPr="00ED50D6">
        <w:rPr>
          <w:lang w:val="el-GR"/>
        </w:rPr>
        <w:t xml:space="preserve">της σύμβασης είναι </w:t>
      </w:r>
      <w:r w:rsidR="008063A1">
        <w:rPr>
          <w:rFonts w:eastAsia="Calibri"/>
          <w:lang w:val="el-GR"/>
        </w:rPr>
        <w:t>η</w:t>
      </w:r>
      <w:r w:rsidR="008063A1" w:rsidRPr="00F5475A">
        <w:rPr>
          <w:rFonts w:eastAsia="Calibri"/>
          <w:lang w:val="el-GR"/>
        </w:rPr>
        <w:t xml:space="preserve">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w:t>
      </w:r>
      <w:r w:rsidR="006E1AFE" w:rsidRPr="006E1AFE">
        <w:rPr>
          <w:rFonts w:eastAsia="Calibri"/>
          <w:lang w:val="el-GR"/>
        </w:rPr>
        <w:t>των πολιτών για τις ανάγκες του Προγράμματος «Υποστηρικτικά μέτρα των νέων ηλικίας δεκαοκτώ (18) και δεκαεννέα (19) ετών»(“Youth Pass”)»»</w:t>
      </w:r>
      <w:r w:rsidR="006E1AFE">
        <w:rPr>
          <w:rFonts w:eastAsia="Calibri"/>
          <w:lang w:val="el-GR"/>
        </w:rPr>
        <w:t>.</w:t>
      </w:r>
    </w:p>
    <w:p w14:paraId="118B914D" w14:textId="5C1BFE34" w:rsidR="006D3DA7" w:rsidRDefault="003355E7" w:rsidP="000E3C4E">
      <w:pPr>
        <w:suppressAutoHyphens w:val="0"/>
        <w:spacing w:after="91" w:line="236" w:lineRule="auto"/>
        <w:rPr>
          <w:rFonts w:cstheme="minorHAnsi"/>
          <w:lang w:val="el-GR"/>
        </w:rPr>
      </w:pPr>
      <w:r w:rsidRPr="00603221">
        <w:rPr>
          <w:lang w:val="el-GR"/>
        </w:rPr>
        <w:t>Οι παρεχόμενες υπηρεσίες κατατάσσονται στο</w:t>
      </w:r>
      <w:r w:rsidR="006E1AFE">
        <w:rPr>
          <w:lang w:val="el-GR"/>
        </w:rPr>
        <w:t>ν</w:t>
      </w:r>
      <w:r w:rsidRPr="00603221">
        <w:rPr>
          <w:lang w:val="el-GR"/>
        </w:rPr>
        <w:t xml:space="preserve"> ακόλουθο κωδικ</w:t>
      </w:r>
      <w:r w:rsidR="006E1AFE">
        <w:rPr>
          <w:lang w:val="el-GR"/>
        </w:rPr>
        <w:t>ό</w:t>
      </w:r>
      <w:r w:rsidRPr="00603221">
        <w:rPr>
          <w:lang w:val="el-GR"/>
        </w:rPr>
        <w:t xml:space="preserve"> του Κοινού Λεξιλογίου δημοσίων συμβάσεων (CPV) : </w:t>
      </w:r>
      <w:r w:rsidR="006E1AFE" w:rsidRPr="00B5375C">
        <w:rPr>
          <w:lang w:val="el-GR"/>
        </w:rPr>
        <w:t>72000000-5</w:t>
      </w:r>
      <w:r w:rsidR="006E1AFE" w:rsidRPr="007231E8">
        <w:rPr>
          <w:lang w:val="el-GR"/>
        </w:rPr>
        <w:t xml:space="preserve"> - </w:t>
      </w:r>
      <w:r w:rsidR="006E1AFE" w:rsidRPr="00E35BBF">
        <w:rPr>
          <w:lang w:val="el-GR"/>
        </w:rPr>
        <w:t xml:space="preserve"> </w:t>
      </w:r>
      <w:r w:rsidR="006E1AFE" w:rsidRPr="00B5375C">
        <w:rPr>
          <w:lang w:val="el-GR"/>
        </w:rPr>
        <w:t>Υπηρεσίες τεχνολογίας των πληροφοριών: παροχή συμβουλών, ανάπτυξη λογισμικού, Διαδίκτυο και υποστήριξη</w:t>
      </w:r>
      <w:r w:rsidR="006D3DA7">
        <w:rPr>
          <w:rFonts w:cstheme="minorHAnsi"/>
          <w:lang w:val="el-GR"/>
        </w:rPr>
        <w:t>.</w:t>
      </w:r>
    </w:p>
    <w:p w14:paraId="521F1FDC" w14:textId="6952112B" w:rsidR="008063A1" w:rsidRDefault="008063A1" w:rsidP="004114C1">
      <w:pPr>
        <w:spacing w:before="240"/>
        <w:rPr>
          <w:lang w:val="el-GR"/>
        </w:rPr>
      </w:pPr>
      <w:r w:rsidRPr="008063A1">
        <w:rPr>
          <w:lang w:val="el-GR"/>
        </w:rPr>
        <w:t>Συνολική  εκτιμώμενη αξία σύμβασης €6</w:t>
      </w:r>
      <w:r w:rsidR="004114C1">
        <w:rPr>
          <w:lang w:val="el-GR"/>
        </w:rPr>
        <w:t>5</w:t>
      </w:r>
      <w:r w:rsidRPr="008063A1">
        <w:rPr>
          <w:lang w:val="el-GR"/>
        </w:rPr>
        <w:t>.</w:t>
      </w:r>
      <w:r w:rsidR="004114C1">
        <w:rPr>
          <w:lang w:val="el-GR"/>
        </w:rPr>
        <w:t>00</w:t>
      </w:r>
      <w:r w:rsidRPr="008063A1">
        <w:rPr>
          <w:lang w:val="el-GR"/>
        </w:rPr>
        <w:t>0,00 μη Περιλαμβανομένου ΦΠΑ , προϋπολογισμός με ΦΠΑ: €</w:t>
      </w:r>
      <w:r w:rsidR="004114C1">
        <w:rPr>
          <w:lang w:val="el-GR"/>
        </w:rPr>
        <w:t>80</w:t>
      </w:r>
      <w:r w:rsidRPr="008063A1">
        <w:rPr>
          <w:lang w:val="el-GR"/>
        </w:rPr>
        <w:t>.</w:t>
      </w:r>
      <w:r w:rsidR="004114C1">
        <w:rPr>
          <w:lang w:val="el-GR"/>
        </w:rPr>
        <w:t>60</w:t>
      </w:r>
      <w:r w:rsidRPr="008063A1">
        <w:rPr>
          <w:lang w:val="el-GR"/>
        </w:rPr>
        <w:t>0,00, ΦΠΑ 24% €1</w:t>
      </w:r>
      <w:r w:rsidR="004114C1">
        <w:rPr>
          <w:lang w:val="el-GR"/>
        </w:rPr>
        <w:t>5</w:t>
      </w:r>
      <w:r w:rsidRPr="008063A1">
        <w:rPr>
          <w:lang w:val="el-GR"/>
        </w:rPr>
        <w:t>.</w:t>
      </w:r>
      <w:r w:rsidR="004114C1">
        <w:rPr>
          <w:lang w:val="el-GR"/>
        </w:rPr>
        <w:t>60</w:t>
      </w:r>
      <w:r w:rsidRPr="008063A1">
        <w:rPr>
          <w:lang w:val="el-GR"/>
        </w:rPr>
        <w:t>0,00</w:t>
      </w:r>
      <w:r>
        <w:rPr>
          <w:lang w:val="el-GR"/>
        </w:rPr>
        <w:t>.</w:t>
      </w:r>
    </w:p>
    <w:p w14:paraId="40797A5E" w14:textId="1B1102A1"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3F6160">
        <w:rPr>
          <w:lang w:val="el-GR"/>
        </w:rPr>
        <w:t>δεκατρείς (13)</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CC717E">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13EC47A7"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CC717E"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3"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3"/>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4" w:name="_Toc97194259"/>
      <w:bookmarkStart w:id="25" w:name="_Toc97194408"/>
      <w:bookmarkStart w:id="26" w:name="_Toc147328356"/>
      <w:r w:rsidRPr="00603221">
        <w:rPr>
          <w:rFonts w:cs="Tahoma"/>
          <w:lang w:val="el-GR"/>
        </w:rPr>
        <w:t>Θεσμικό πλαίσιο</w:t>
      </w:r>
      <w:bookmarkEnd w:id="24"/>
      <w:bookmarkEnd w:id="25"/>
      <w:bookmarkEnd w:id="26"/>
      <w:r w:rsidRPr="00603221">
        <w:rPr>
          <w:rFonts w:cs="Tahoma"/>
          <w:lang w:val="el-GR"/>
        </w:rPr>
        <w:t xml:space="preserve"> </w:t>
      </w:r>
    </w:p>
    <w:p w14:paraId="040E1E19" w14:textId="77777777" w:rsidR="007E1EEB" w:rsidRPr="00603221" w:rsidRDefault="007E1EEB" w:rsidP="007E1EEB">
      <w:pPr>
        <w:tabs>
          <w:tab w:val="left" w:pos="284"/>
        </w:tabs>
        <w:rPr>
          <w:lang w:val="el-GR"/>
        </w:rPr>
      </w:pPr>
      <w:bookmarkStart w:id="27" w:name="_Hlk147319640"/>
      <w:bookmarkStart w:id="28" w:name="_Hlk71646966"/>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bookmarkEnd w:id="27"/>
    <w:p w14:paraId="7209C277" w14:textId="77777777" w:rsidR="00765519" w:rsidRPr="00E64A82" w:rsidRDefault="00765519" w:rsidP="00765519">
      <w:pPr>
        <w:numPr>
          <w:ilvl w:val="0"/>
          <w:numId w:val="41"/>
        </w:numPr>
        <w:suppressAutoHyphens w:val="0"/>
        <w:snapToGrid w:val="0"/>
        <w:spacing w:before="120" w:after="0" w:line="300" w:lineRule="auto"/>
        <w:rPr>
          <w:lang w:val="el-GR" w:eastAsia="en-US"/>
        </w:rPr>
      </w:pPr>
      <w:r w:rsidRPr="00E64A82">
        <w:rPr>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7B763A86" w14:textId="77777777" w:rsidR="00765519" w:rsidRPr="00C50976" w:rsidRDefault="00765519" w:rsidP="00765519">
      <w:pPr>
        <w:numPr>
          <w:ilvl w:val="0"/>
          <w:numId w:val="41"/>
        </w:numPr>
        <w:suppressAutoHyphens w:val="0"/>
        <w:snapToGrid w:val="0"/>
        <w:spacing w:before="120" w:after="0" w:line="300" w:lineRule="auto"/>
        <w:rPr>
          <w:lang w:eastAsia="en-US"/>
        </w:rPr>
      </w:pPr>
      <w:r w:rsidRPr="00E64A82">
        <w:rPr>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C50976">
        <w:rPr>
          <w:lang w:eastAsia="en-US"/>
        </w:rPr>
        <w:t>(ΦΕΚ 133/Α/07-08-2019).</w:t>
      </w:r>
    </w:p>
    <w:p w14:paraId="01B02B15" w14:textId="77777777" w:rsidR="00765519" w:rsidRPr="00E64A82" w:rsidRDefault="00765519" w:rsidP="00765519">
      <w:pPr>
        <w:numPr>
          <w:ilvl w:val="0"/>
          <w:numId w:val="41"/>
        </w:numPr>
        <w:suppressAutoHyphens w:val="0"/>
        <w:snapToGrid w:val="0"/>
        <w:spacing w:before="120" w:after="0" w:line="300" w:lineRule="auto"/>
        <w:rPr>
          <w:lang w:val="el-GR" w:eastAsia="en-US"/>
        </w:rPr>
      </w:pPr>
      <w:r w:rsidRPr="00E64A82">
        <w:rPr>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C50976">
        <w:rPr>
          <w:lang w:eastAsia="en-US"/>
        </w:rPr>
        <w:t>A</w:t>
      </w:r>
      <w:r w:rsidRPr="00E64A82">
        <w:rPr>
          <w:lang w:val="el-GR" w:eastAsia="en-US"/>
        </w:rPr>
        <w:t>/29-06-2020).</w:t>
      </w:r>
    </w:p>
    <w:p w14:paraId="5E71769B" w14:textId="77777777" w:rsidR="00765519" w:rsidRPr="00E64A82" w:rsidRDefault="00765519" w:rsidP="00765519">
      <w:pPr>
        <w:numPr>
          <w:ilvl w:val="0"/>
          <w:numId w:val="41"/>
        </w:numPr>
        <w:suppressAutoHyphens w:val="0"/>
        <w:snapToGrid w:val="0"/>
        <w:spacing w:before="120" w:after="0" w:line="300" w:lineRule="auto"/>
        <w:rPr>
          <w:lang w:val="el-GR" w:eastAsia="en-US"/>
        </w:rPr>
      </w:pPr>
      <w:r w:rsidRPr="00E64A82">
        <w:rPr>
          <w:lang w:val="el-GR" w:eastAsia="en-US"/>
        </w:rPr>
        <w:lastRenderedPageBreak/>
        <w:t>Τον Ν. 4912/2022 «Ενιαία Αρχή Δημοσίων Συμβάσεων και άλλες διατάξεις του Υπουργείου Δικαιοσύνης»(ΦΕΚ 59/</w:t>
      </w:r>
      <w:r w:rsidRPr="00C50976">
        <w:rPr>
          <w:lang w:eastAsia="en-US"/>
        </w:rPr>
        <w:t>A</w:t>
      </w:r>
      <w:r w:rsidRPr="00E64A82">
        <w:rPr>
          <w:lang w:val="el-GR" w:eastAsia="en-US"/>
        </w:rPr>
        <w:t>/17-03-2022), σε συνδυασμό με τη Πράξη Υπουργικού Συμβουλίου 29 της 27.9.2022 ΦΕΚ Υ.Ο.Δ.Δ.908/30- 9- 2022.</w:t>
      </w:r>
    </w:p>
    <w:p w14:paraId="41DFF812" w14:textId="77777777" w:rsidR="00765519" w:rsidRPr="00E64A82" w:rsidRDefault="00765519" w:rsidP="00765519">
      <w:pPr>
        <w:numPr>
          <w:ilvl w:val="0"/>
          <w:numId w:val="41"/>
        </w:numPr>
        <w:suppressAutoHyphens w:val="0"/>
        <w:snapToGrid w:val="0"/>
        <w:spacing w:before="120" w:after="0" w:line="300" w:lineRule="auto"/>
        <w:rPr>
          <w:lang w:val="el-GR" w:eastAsia="en-US"/>
        </w:rPr>
      </w:pPr>
      <w:r w:rsidRPr="00E64A82">
        <w:rPr>
          <w:lang w:val="el-GR" w:eastAsia="en-US"/>
        </w:rPr>
        <w:t>Τον Ν. 4919/2022 (Α’ 71) «Σύσταση εταιρειών μέσω των Υπηρεσιών Μίας Στάσης (Υ.Μ.Σ.) και τήρηση του Γενικού Εμπορικού Μητρώου (Γ.Ε.ΜΗ.)</w:t>
      </w:r>
    </w:p>
    <w:p w14:paraId="483C9A43" w14:textId="77777777" w:rsidR="00765519" w:rsidRPr="00E64A82" w:rsidRDefault="00765519" w:rsidP="00765519">
      <w:pPr>
        <w:numPr>
          <w:ilvl w:val="0"/>
          <w:numId w:val="41"/>
        </w:numPr>
        <w:suppressAutoHyphens w:val="0"/>
        <w:snapToGrid w:val="0"/>
        <w:spacing w:before="120" w:after="0" w:line="300" w:lineRule="auto"/>
        <w:rPr>
          <w:lang w:val="el-GR" w:eastAsia="en-US"/>
        </w:rPr>
      </w:pPr>
      <w:r w:rsidRPr="00E64A82">
        <w:rPr>
          <w:lang w:val="el-GR" w:eastAsia="en-US"/>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57F6E05E" w14:textId="77777777" w:rsidR="00765519" w:rsidRPr="00E64A82" w:rsidRDefault="00765519" w:rsidP="00765519">
      <w:pPr>
        <w:numPr>
          <w:ilvl w:val="0"/>
          <w:numId w:val="41"/>
        </w:numPr>
        <w:suppressAutoHyphens w:val="0"/>
        <w:snapToGrid w:val="0"/>
        <w:spacing w:before="120" w:after="0" w:line="300" w:lineRule="auto"/>
        <w:rPr>
          <w:lang w:val="el-GR" w:eastAsia="en-US"/>
        </w:rPr>
      </w:pPr>
      <w:r w:rsidRPr="00E64A82">
        <w:rPr>
          <w:lang w:val="el-GR" w:eastAsia="en-US"/>
        </w:rPr>
        <w:t>Το Π.Δ. 39/2017 “Κανονισμός εξέτασης Προδικαστικών Προσφυγών ενώπιων της Αρχής Εξέτασης Προδικαστικών Προσφυγών” (ΦΕΚ 64/Α/04-05-2017).</w:t>
      </w:r>
    </w:p>
    <w:p w14:paraId="350A62CC" w14:textId="77777777" w:rsidR="00765519" w:rsidRPr="00D24B2A" w:rsidRDefault="00765519" w:rsidP="00765519">
      <w:pPr>
        <w:numPr>
          <w:ilvl w:val="0"/>
          <w:numId w:val="41"/>
        </w:numPr>
        <w:suppressAutoHyphens w:val="0"/>
        <w:snapToGrid w:val="0"/>
        <w:spacing w:before="120" w:after="0" w:line="300" w:lineRule="auto"/>
        <w:rPr>
          <w:lang w:val="el-GR" w:eastAsia="en-US"/>
        </w:rPr>
      </w:pPr>
      <w:r w:rsidRPr="00D24B2A">
        <w:rPr>
          <w:lang w:val="el-GR" w:eastAsia="en-US"/>
        </w:rPr>
        <w:t xml:space="preserve">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w:t>
      </w:r>
    </w:p>
    <w:p w14:paraId="6A7CEE1E" w14:textId="77777777" w:rsidR="00765519" w:rsidRPr="00D24B2A" w:rsidRDefault="00765519" w:rsidP="00765519">
      <w:pPr>
        <w:numPr>
          <w:ilvl w:val="0"/>
          <w:numId w:val="41"/>
        </w:numPr>
        <w:suppressAutoHyphens w:val="0"/>
        <w:snapToGrid w:val="0"/>
        <w:spacing w:before="120" w:after="0" w:line="300" w:lineRule="auto"/>
        <w:rPr>
          <w:lang w:val="el-GR" w:eastAsia="en-US"/>
        </w:rPr>
      </w:pPr>
      <w:r w:rsidRPr="00D24B2A">
        <w:rPr>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5C7F613"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Την αριθμ. Κ.Υ.Α. οικ. 98979 ΕΞ 2021/10-08-2021 (Β’ 3766) «Ηλεκτρονική Τιμολόγηση στο πλαίσιο των Δημόσιων Συμβάσεων δυνάμει του ν. 4601/2019» (Α΄44).</w:t>
      </w:r>
    </w:p>
    <w:p w14:paraId="7338166F"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Την αριθμ. 63446/2021 Κ.Υ.Α. “Καθορισμός Εθνικού Μορφότυπου ηλεκτρονικού τιμολογίου στο πλαίσιο των Δημοσίων Συμβάσεων” (2338/Β/02-06-2021).</w:t>
      </w:r>
    </w:p>
    <w:p w14:paraId="49C190DE"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21DF67E5"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C50976">
        <w:rPr>
          <w:lang w:eastAsia="en-US"/>
        </w:rPr>
        <w:t>COVID</w:t>
      </w:r>
      <w:r w:rsidRPr="00754CAB">
        <w:rPr>
          <w:lang w:val="el-GR" w:eastAsia="en-US"/>
        </w:rPr>
        <w:t>- 19, επείγουσες δημοσιονομικές και φορολογικές ρυθμίσεις και άλλες διατάξεις» (ΦΕΚ 17/</w:t>
      </w:r>
      <w:r w:rsidRPr="00C50976">
        <w:rPr>
          <w:lang w:eastAsia="en-US"/>
        </w:rPr>
        <w:t>A</w:t>
      </w:r>
      <w:r w:rsidRPr="00754CAB">
        <w:rPr>
          <w:lang w:val="el-GR" w:eastAsia="en-US"/>
        </w:rPr>
        <w:t>/05-02-2021).</w:t>
      </w:r>
    </w:p>
    <w:p w14:paraId="12A18E77"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AE32FA4"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 Π.Δ. 28/2015 “Κωδικοποίηση διατάξεων για την πρόσβαση σε δημόσια έγγραφα και στοιχεία» ΦΕΚ (34/Α/23-03-2015).</w:t>
      </w:r>
    </w:p>
    <w:p w14:paraId="58A77A32"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lastRenderedPageBreak/>
        <w:t>Τον Ν. 2859/2000 “Κύρωση Κώδικα Φόρου Προστιθέμενης Αξίας” (ΦΕΚ 248/Α/07-11-2000).</w:t>
      </w:r>
    </w:p>
    <w:p w14:paraId="2C07C547"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Τον Ν.2690/1999 (Α’ 45) «Κύρωση του Κώδικα Διοικητικής Διαδικασίας και άλλες διατάξεις» και ιδίως των άρθρων 1,2, 7, 11 και 13 έως 15</w:t>
      </w:r>
    </w:p>
    <w:p w14:paraId="41280AF6"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83954DC"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C50976">
        <w:rPr>
          <w:lang w:eastAsia="en-US"/>
        </w:rPr>
        <w:t>L</w:t>
      </w:r>
      <w:r w:rsidRPr="00754CAB">
        <w:rPr>
          <w:lang w:val="el-GR" w:eastAsia="en-US"/>
        </w:rPr>
        <w:t xml:space="preserve"> 119). </w:t>
      </w:r>
    </w:p>
    <w:p w14:paraId="0A795F6E"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D4EBAD4"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006235E1"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Την υπ’ αριθμ. της υπ΄ αριθμ. Κ.Υ.Α. 52445 ΕΞ 2023 (</w:t>
      </w:r>
      <w:r w:rsidRPr="00C50976">
        <w:rPr>
          <w:lang w:eastAsia="en-US"/>
        </w:rPr>
        <w:t>B</w:t>
      </w:r>
      <w:r w:rsidRPr="00754CAB">
        <w:rPr>
          <w:lang w:val="el-GR" w:eastAsia="en-US"/>
        </w:rPr>
        <w:t>’ 2385/12.04.2023) «Υποχρέωση υποβολής ηλεκτρονικών τιμολογίων από τους οικονομικούς φορείς»</w:t>
      </w:r>
    </w:p>
    <w:p w14:paraId="52B9AAB7"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Τον Ν. 4152/2013 «Επείγοντα μέτρα εφαρμογής των νόμων 4046/2012, 4093/2012 και 4127/2013» (ΦΕΚ 107/Α/09-05-2013).</w:t>
      </w:r>
    </w:p>
    <w:p w14:paraId="37D70E3E" w14:textId="77777777" w:rsidR="00765519" w:rsidRPr="00C50976" w:rsidRDefault="00765519" w:rsidP="00765519">
      <w:pPr>
        <w:numPr>
          <w:ilvl w:val="0"/>
          <w:numId w:val="41"/>
        </w:numPr>
        <w:suppressAutoHyphens w:val="0"/>
        <w:snapToGrid w:val="0"/>
        <w:spacing w:before="120" w:after="0" w:line="300" w:lineRule="auto"/>
        <w:rPr>
          <w:lang w:eastAsia="en-US"/>
        </w:rPr>
      </w:pPr>
      <w:r w:rsidRPr="00754CAB">
        <w:rPr>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C50976">
        <w:rPr>
          <w:lang w:eastAsia="en-US"/>
        </w:rPr>
        <w:t>N</w:t>
      </w:r>
      <w:r w:rsidRPr="00754CAB">
        <w:rPr>
          <w:lang w:val="el-GR" w:eastAsia="en-US"/>
        </w:rPr>
        <w:t xml:space="preserve">. 3588/2007 (πτωχευτικός κώδικας) - Προπτωχευτική διαδικασία εξυγίανσης και άλλες διατάξεις.” </w:t>
      </w:r>
      <w:r w:rsidRPr="00C50976">
        <w:rPr>
          <w:lang w:eastAsia="en-US"/>
        </w:rPr>
        <w:t>(ΦΕΚ 204/Α/15-09-2011), εκτός της παρ. 3 του Α.2.</w:t>
      </w:r>
    </w:p>
    <w:p w14:paraId="504A27A1" w14:textId="77777777" w:rsidR="00765519" w:rsidRPr="00C50976" w:rsidRDefault="00765519" w:rsidP="00765519">
      <w:pPr>
        <w:numPr>
          <w:ilvl w:val="0"/>
          <w:numId w:val="41"/>
        </w:numPr>
        <w:suppressAutoHyphens w:val="0"/>
        <w:snapToGrid w:val="0"/>
        <w:spacing w:before="120" w:after="0" w:line="300" w:lineRule="auto"/>
        <w:rPr>
          <w:lang w:eastAsia="en-US"/>
        </w:rPr>
      </w:pPr>
      <w:r w:rsidRPr="00754CAB">
        <w:rPr>
          <w:lang w:val="el-GR" w:eastAsia="en-US"/>
        </w:rPr>
        <w:t xml:space="preserve">Τον </w:t>
      </w:r>
      <w:r w:rsidRPr="00C50976">
        <w:rPr>
          <w:lang w:eastAsia="en-US"/>
        </w:rPr>
        <w:t>N</w:t>
      </w:r>
      <w:r w:rsidRPr="00754CAB">
        <w:rPr>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C50976">
        <w:rPr>
          <w:lang w:eastAsia="en-US"/>
        </w:rPr>
        <w:t>(ΦΕΚ 309/A/31-12-2003), όπως τροποποιήθηκε και ισχύει.</w:t>
      </w:r>
    </w:p>
    <w:p w14:paraId="47DF33CA" w14:textId="77777777" w:rsidR="00765519" w:rsidRPr="00C50976" w:rsidRDefault="00765519" w:rsidP="00765519">
      <w:pPr>
        <w:numPr>
          <w:ilvl w:val="0"/>
          <w:numId w:val="41"/>
        </w:numPr>
        <w:suppressAutoHyphens w:val="0"/>
        <w:snapToGrid w:val="0"/>
        <w:spacing w:before="120" w:after="0" w:line="300" w:lineRule="auto"/>
        <w:rPr>
          <w:lang w:eastAsia="en-US"/>
        </w:rPr>
      </w:pPr>
      <w:r w:rsidRPr="00754CAB">
        <w:rPr>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C50976">
        <w:rPr>
          <w:lang w:eastAsia="en-US"/>
        </w:rPr>
        <w:t>1108437/2565/ΔΟΣ/15-11-2005 απόφαση του Υφυπουργού Οικονομίας και Οικονομικών .</w:t>
      </w:r>
    </w:p>
    <w:p w14:paraId="58D2A03A"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lastRenderedPageBreak/>
        <w:t>Το Α.88 του Ν. 1892/1990 «Για τον εκσυγχρονισμό και την ανάπτυξη και άλλες διατάξεις» (ΦΕΚ 101/Α/31-07-1990).</w:t>
      </w:r>
    </w:p>
    <w:p w14:paraId="2359B4BA"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C50976">
        <w:rPr>
          <w:lang w:eastAsia="en-US"/>
        </w:rPr>
        <w:t>B</w:t>
      </w:r>
      <w:r w:rsidRPr="00754CAB">
        <w:rPr>
          <w:lang w:val="el-GR" w:eastAsia="en-US"/>
        </w:rPr>
        <w:t>/23-08-2007).</w:t>
      </w:r>
    </w:p>
    <w:p w14:paraId="43770D60"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4948F27E"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C50976">
        <w:rPr>
          <w:lang w:eastAsia="en-US"/>
        </w:rPr>
        <w:t>EE</w:t>
      </w:r>
      <w:r w:rsidRPr="00754CAB">
        <w:rPr>
          <w:lang w:val="el-GR" w:eastAsia="en-US"/>
        </w:rPr>
        <w:t xml:space="preserve"> </w:t>
      </w:r>
      <w:r w:rsidRPr="00C50976">
        <w:rPr>
          <w:lang w:eastAsia="en-US"/>
        </w:rPr>
        <w:t>L</w:t>
      </w:r>
      <w:r w:rsidRPr="00754CAB">
        <w:rPr>
          <w:lang w:val="el-GR" w:eastAsia="en-US"/>
        </w:rPr>
        <w:t xml:space="preserve"> 94/1/28-03-2014) και άλλες διατάξεις» (ΦΕΚ 148/Α/08-08-2016). </w:t>
      </w:r>
    </w:p>
    <w:p w14:paraId="0E8BA4B7"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Τον Ν. 3389/2005 «Συμπράξεις Δημόσιου και Ιδιωτικού Τομέα» (ΦΕΚ 232/Α/ 22-09-2005).</w:t>
      </w:r>
    </w:p>
    <w:p w14:paraId="1E3ACB43"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50948774"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6D1D5D3B"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Τον Ν. 3419/2005 “Γενικό Εμπορικό Μητρώο (Γ.Ε.ΜΗ.) και Εκσυγχρονισμός της Επιμελητηριακής Νομοθεσίας” (ΦΕΚ 297/Α/06-12-2005).</w:t>
      </w:r>
    </w:p>
    <w:p w14:paraId="1A8E9673"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Τον Ν. 4635/2019 (ιδίως  των άρθρων 85 επ.) “Επενδύω στην Ελλάδα και άλλες διατάξεις” (ΦΕΚ 167/Α/30-10-2019).</w:t>
      </w:r>
    </w:p>
    <w:p w14:paraId="6B2E708C"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Τη με αριθμό 3/2018 Γνωμοδότηση του Νομικού Συμβουλίου του Κράτους.</w:t>
      </w:r>
    </w:p>
    <w:p w14:paraId="6FA0A298" w14:textId="77777777" w:rsidR="00765519" w:rsidRPr="00754CAB" w:rsidRDefault="00765519" w:rsidP="00765519">
      <w:pPr>
        <w:numPr>
          <w:ilvl w:val="0"/>
          <w:numId w:val="41"/>
        </w:numPr>
        <w:suppressAutoHyphens w:val="0"/>
        <w:snapToGrid w:val="0"/>
        <w:spacing w:before="120" w:after="0" w:line="300" w:lineRule="auto"/>
        <w:rPr>
          <w:lang w:val="el-GR" w:eastAsia="en-US"/>
        </w:rPr>
      </w:pPr>
      <w:r w:rsidRPr="00754CAB">
        <w:rPr>
          <w:lang w:val="el-GR" w:eastAsia="en-US"/>
        </w:rPr>
        <w:t>Το από 13-07-2018 έντυπο της ΕΑΔΔΗΣΥ με θέμα: «ΥΠΟΧΡΕΩΣΕΙΣ ΔΗΜΟΣΙΕΥΣΕΩΝ ΣΤΟΝ ΕΘΝΙΚΟ ΤΥΠΟ ΚΑΤΑ ΤΟΝ Ν.4412/2016».</w:t>
      </w:r>
    </w:p>
    <w:p w14:paraId="008A8541" w14:textId="77777777" w:rsidR="00765519" w:rsidRPr="00C50976" w:rsidRDefault="00765519" w:rsidP="00765519">
      <w:pPr>
        <w:numPr>
          <w:ilvl w:val="0"/>
          <w:numId w:val="41"/>
        </w:numPr>
        <w:suppressAutoHyphens w:val="0"/>
        <w:snapToGrid w:val="0"/>
        <w:spacing w:before="120" w:after="0" w:line="300" w:lineRule="auto"/>
        <w:rPr>
          <w:lang w:eastAsia="en-US"/>
        </w:rPr>
      </w:pPr>
      <w:r w:rsidRPr="00754CAB">
        <w:rPr>
          <w:lang w:val="el-GR" w:eastAsia="en-US"/>
        </w:rPr>
        <w:t xml:space="preserve">Τον </w:t>
      </w:r>
      <w:r w:rsidRPr="00C50976">
        <w:rPr>
          <w:lang w:eastAsia="en-US"/>
        </w:rPr>
        <w:t>N</w:t>
      </w:r>
      <w:r w:rsidRPr="00754CAB">
        <w:rPr>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C50976">
        <w:rPr>
          <w:lang w:eastAsia="en-US"/>
        </w:rPr>
        <w:t>ΦΕΚ (967/Β/21-07-2006).</w:t>
      </w:r>
    </w:p>
    <w:p w14:paraId="5D26AE9B" w14:textId="77777777" w:rsidR="00765519" w:rsidRPr="00754CAB" w:rsidRDefault="00765519" w:rsidP="00765519">
      <w:pPr>
        <w:numPr>
          <w:ilvl w:val="0"/>
          <w:numId w:val="41"/>
        </w:numPr>
        <w:suppressAutoHyphens w:val="0"/>
        <w:snapToGrid w:val="0"/>
        <w:spacing w:before="120" w:after="0" w:line="300" w:lineRule="auto"/>
        <w:rPr>
          <w:lang w:val="el-GR"/>
        </w:rPr>
      </w:pPr>
      <w:r w:rsidRPr="00754CAB">
        <w:rPr>
          <w:lang w:val="el-GR" w:eastAsia="en-US"/>
        </w:rPr>
        <w:t>Το Α.24 του Ν. 2860/2000 «Διαχείριση, παρακολούθηση και έλεγχος του κοινοτικού πλαισίου στήριξης και άλλες διατάξεις» (ΦΕΚ 251/Α/14-11-2000), όπως</w:t>
      </w:r>
      <w:r w:rsidRPr="00754CAB">
        <w:rPr>
          <w:lang w:val="el-GR"/>
        </w:rPr>
        <w:t xml:space="preserve"> τροποποιήθηκε με το Α.32 του Ν. </w:t>
      </w:r>
      <w:r w:rsidRPr="00754CAB">
        <w:rPr>
          <w:lang w:val="el-GR"/>
        </w:rPr>
        <w:lastRenderedPageBreak/>
        <w:t xml:space="preserve">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C50976">
        <w:t>L</w:t>
      </w:r>
      <w:r w:rsidRPr="00754CAB">
        <w:rPr>
          <w:lang w:val="el-GR"/>
        </w:rPr>
        <w:t xml:space="preserve"> 156/16.6.2012) στο ελληνικό δίκαιο, τροποποίηση του ν. 3419/2005 (Α 297) και άλλες διατάξεις» (ΦΕΚ 265/Α/23-12-2014) και ισχύει.</w:t>
      </w:r>
    </w:p>
    <w:p w14:paraId="30055FA8" w14:textId="77777777" w:rsidR="00765519" w:rsidRPr="00C50976" w:rsidRDefault="00765519" w:rsidP="00765519">
      <w:pPr>
        <w:numPr>
          <w:ilvl w:val="0"/>
          <w:numId w:val="41"/>
        </w:numPr>
        <w:suppressAutoHyphens w:val="0"/>
        <w:snapToGrid w:val="0"/>
        <w:spacing w:before="120" w:after="0" w:line="300" w:lineRule="auto"/>
        <w:rPr>
          <w:lang w:eastAsia="en-US"/>
        </w:rPr>
      </w:pPr>
      <w:r w:rsidRPr="00754CAB">
        <w:rPr>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C50976">
        <w:rPr>
          <w:lang w:eastAsia="en-US"/>
        </w:rPr>
        <w:t>(ΦΕΚ 119/Α/08-07-2019).</w:t>
      </w:r>
    </w:p>
    <w:p w14:paraId="59336BD3" w14:textId="77777777" w:rsidR="00765519" w:rsidRPr="00754CAB" w:rsidRDefault="00765519" w:rsidP="00765519">
      <w:pPr>
        <w:pStyle w:val="aff"/>
        <w:numPr>
          <w:ilvl w:val="0"/>
          <w:numId w:val="41"/>
        </w:numPr>
        <w:suppressAutoHyphens w:val="0"/>
        <w:autoSpaceDE w:val="0"/>
        <w:autoSpaceDN w:val="0"/>
        <w:snapToGrid w:val="0"/>
        <w:spacing w:before="120" w:after="0" w:line="300" w:lineRule="auto"/>
        <w:contextualSpacing w:val="0"/>
        <w:rPr>
          <w:lang w:val="el-GR"/>
        </w:rPr>
      </w:pPr>
      <w:r w:rsidRPr="00754CAB">
        <w:rPr>
          <w:lang w:val="el-GR"/>
        </w:rPr>
        <w:t>Το Α.39 του Ν. 4578/2018 «Μείωση ασφαλιστικών εισφορών και άλλες διατάξεις» (ΦΕΚ 200/Α/03-12-2018).</w:t>
      </w:r>
    </w:p>
    <w:p w14:paraId="24BC558C" w14:textId="77777777" w:rsidR="00765519" w:rsidRPr="00754CAB" w:rsidRDefault="00765519" w:rsidP="00765519">
      <w:pPr>
        <w:pStyle w:val="aff"/>
        <w:numPr>
          <w:ilvl w:val="0"/>
          <w:numId w:val="41"/>
        </w:numPr>
        <w:suppressAutoHyphens w:val="0"/>
        <w:autoSpaceDE w:val="0"/>
        <w:autoSpaceDN w:val="0"/>
        <w:snapToGrid w:val="0"/>
        <w:spacing w:before="120" w:after="0" w:line="300" w:lineRule="auto"/>
        <w:contextualSpacing w:val="0"/>
        <w:rPr>
          <w:lang w:val="el-GR"/>
        </w:rPr>
      </w:pPr>
      <w:r w:rsidRPr="00754CAB">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682A91CE" w14:textId="77777777" w:rsidR="00765519" w:rsidRPr="00C50976" w:rsidRDefault="00765519" w:rsidP="00765519">
      <w:pPr>
        <w:pStyle w:val="aff"/>
        <w:numPr>
          <w:ilvl w:val="0"/>
          <w:numId w:val="41"/>
        </w:numPr>
        <w:suppressAutoHyphens w:val="0"/>
        <w:autoSpaceDE w:val="0"/>
        <w:autoSpaceDN w:val="0"/>
        <w:snapToGrid w:val="0"/>
        <w:spacing w:before="120" w:after="0" w:line="300" w:lineRule="auto"/>
        <w:contextualSpacing w:val="0"/>
      </w:pPr>
      <w:r w:rsidRPr="00754CAB">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C50976">
        <w:t>(Β’ 164)» ΦΕΚ 2060/Β’/2021))» (ΦΕΚ 5807/Β/10-12-2021).</w:t>
      </w:r>
    </w:p>
    <w:p w14:paraId="442883A5" w14:textId="77777777" w:rsidR="00765519" w:rsidRPr="00C50976" w:rsidRDefault="00765519" w:rsidP="00765519">
      <w:pPr>
        <w:pStyle w:val="aff"/>
        <w:numPr>
          <w:ilvl w:val="0"/>
          <w:numId w:val="41"/>
        </w:numPr>
        <w:suppressAutoHyphens w:val="0"/>
        <w:autoSpaceDE w:val="0"/>
        <w:autoSpaceDN w:val="0"/>
        <w:snapToGrid w:val="0"/>
        <w:spacing w:before="120" w:after="0" w:line="300" w:lineRule="auto"/>
        <w:contextualSpacing w:val="0"/>
      </w:pPr>
      <w:r w:rsidRPr="00754CAB">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C50976">
        <w:t>(ΦΕΚ 752/ΥΟΔΔ/24-08-2022).</w:t>
      </w:r>
    </w:p>
    <w:p w14:paraId="614F3BCA" w14:textId="77777777" w:rsidR="00765519" w:rsidRPr="00754CAB" w:rsidRDefault="00765519" w:rsidP="00765519">
      <w:pPr>
        <w:pStyle w:val="aff"/>
        <w:numPr>
          <w:ilvl w:val="0"/>
          <w:numId w:val="41"/>
        </w:numPr>
        <w:suppressAutoHyphens w:val="0"/>
        <w:autoSpaceDE w:val="0"/>
        <w:autoSpaceDN w:val="0"/>
        <w:snapToGrid w:val="0"/>
        <w:spacing w:before="120" w:after="0" w:line="300" w:lineRule="auto"/>
        <w:contextualSpacing w:val="0"/>
        <w:rPr>
          <w:lang w:val="el-GR"/>
        </w:rPr>
      </w:pPr>
      <w:r w:rsidRPr="00754CAB">
        <w:rPr>
          <w:lang w:val="el-GR"/>
        </w:rPr>
        <w:t>Το Α.47 ««Υποστηρικτικά μέτρα των νέων ηλικίας δεκαοκτώ (18) και δεκαεννέα (19) ετών « του 5045/2023 «Ενίσχυση του εισοδήματος των μισθωτών, των νέων, της οικογένειας και της εργασίας Συνταξιοδοτικές ρυθμίσεις και άλλες επείγουσες δια τάξεις» (ΦΕΚ Α</w:t>
      </w:r>
      <w:r w:rsidRPr="00C50976">
        <w:t> </w:t>
      </w:r>
      <w:r w:rsidRPr="00754CAB">
        <w:rPr>
          <w:lang w:val="el-GR"/>
        </w:rPr>
        <w:t xml:space="preserve"> 136/29.7.2023), όπως ισχύει. </w:t>
      </w:r>
    </w:p>
    <w:p w14:paraId="37B58EF9" w14:textId="77777777" w:rsidR="00765519" w:rsidRPr="00754CAB" w:rsidRDefault="00765519" w:rsidP="00765519">
      <w:pPr>
        <w:pStyle w:val="aff"/>
        <w:numPr>
          <w:ilvl w:val="0"/>
          <w:numId w:val="41"/>
        </w:numPr>
        <w:suppressAutoHyphens w:val="0"/>
        <w:autoSpaceDE w:val="0"/>
        <w:autoSpaceDN w:val="0"/>
        <w:snapToGrid w:val="0"/>
        <w:spacing w:before="120" w:after="0" w:line="300" w:lineRule="auto"/>
        <w:contextualSpacing w:val="0"/>
        <w:rPr>
          <w:lang w:val="el-GR"/>
        </w:rPr>
      </w:pPr>
      <w:r w:rsidRPr="00754CAB">
        <w:rPr>
          <w:lang w:val="el-GR"/>
        </w:rPr>
        <w:t xml:space="preserve">Την από 10-08-2023 (Α.Π ΚτΠ Α.Ε.: 17921/11-08-2023) Προγραμματική Συμφωνία μεταξύ του Υπουργείου Ψηφιακής Διακυβέρνησης και της ΚτΠ Μ.Α.Ε., με την οποία ορίζεται η ΚτΠ Μ.Α.Ε. </w:t>
      </w:r>
      <w:r w:rsidRPr="00754CAB">
        <w:rPr>
          <w:lang w:val="el-GR"/>
        </w:rPr>
        <w:lastRenderedPageBreak/>
        <w:t>Δικαιούχος για την εκτέλεση του Έργου: «Υποστηρικτικά μέτρα των νέων ηλικίας δεκαοκτώ (18) και δεκαεννέα (19) ετών»(“</w:t>
      </w:r>
      <w:r w:rsidRPr="00C50976">
        <w:t>Youth</w:t>
      </w:r>
      <w:r w:rsidRPr="00754CAB">
        <w:rPr>
          <w:lang w:val="el-GR"/>
        </w:rPr>
        <w:t xml:space="preserve"> </w:t>
      </w:r>
      <w:r w:rsidRPr="00C50976">
        <w:t>Pass</w:t>
      </w:r>
      <w:r w:rsidRPr="00754CAB">
        <w:rPr>
          <w:lang w:val="el-GR"/>
        </w:rPr>
        <w:t>”)», ευθύνης του Υπουργείου Ψηφιακής Διακυβέρνησης.</w:t>
      </w:r>
    </w:p>
    <w:p w14:paraId="4B3AB116" w14:textId="77777777" w:rsidR="00765519" w:rsidRPr="00754CAB" w:rsidRDefault="00765519" w:rsidP="00765519">
      <w:pPr>
        <w:pStyle w:val="aff"/>
        <w:numPr>
          <w:ilvl w:val="0"/>
          <w:numId w:val="41"/>
        </w:numPr>
        <w:suppressAutoHyphens w:val="0"/>
        <w:autoSpaceDE w:val="0"/>
        <w:autoSpaceDN w:val="0"/>
        <w:snapToGrid w:val="0"/>
        <w:spacing w:before="120" w:after="0" w:line="300" w:lineRule="auto"/>
        <w:contextualSpacing w:val="0"/>
        <w:rPr>
          <w:lang w:val="el-GR"/>
        </w:rPr>
      </w:pPr>
      <w:r w:rsidRPr="00754CAB">
        <w:rPr>
          <w:lang w:val="el-GR"/>
        </w:rPr>
        <w:t>Την υπ’ αριθ. 19252/12-09-2023 «Ενίσχυση πίστωσης Αναλυτικού Λογαριασμού Εξόδων (Α.Λ.Ε. 2310889001) της ΜΚ 23»</w:t>
      </w:r>
      <w:bookmarkStart w:id="29" w:name="_Hlk147316997"/>
      <w:r w:rsidRPr="00754CAB">
        <w:rPr>
          <w:lang w:val="el-GR"/>
        </w:rPr>
        <w:t>.</w:t>
      </w:r>
    </w:p>
    <w:p w14:paraId="25A86F89" w14:textId="77777777" w:rsidR="00765519" w:rsidRPr="00754CAB" w:rsidRDefault="00765519" w:rsidP="00765519">
      <w:pPr>
        <w:pStyle w:val="aff"/>
        <w:numPr>
          <w:ilvl w:val="0"/>
          <w:numId w:val="41"/>
        </w:numPr>
        <w:suppressAutoHyphens w:val="0"/>
        <w:autoSpaceDE w:val="0"/>
        <w:autoSpaceDN w:val="0"/>
        <w:snapToGrid w:val="0"/>
        <w:spacing w:before="120" w:after="0" w:line="300" w:lineRule="auto"/>
        <w:contextualSpacing w:val="0"/>
        <w:rPr>
          <w:lang w:val="el-GR"/>
        </w:rPr>
      </w:pPr>
      <w:r w:rsidRPr="00754CAB">
        <w:rPr>
          <w:lang w:val="el-GR"/>
        </w:rPr>
        <w:t xml:space="preserve">Την ΚΥΑ με αριθ. 169/14-09-2023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w:t>
      </w:r>
    </w:p>
    <w:p w14:paraId="49CBACBE" w14:textId="77777777" w:rsidR="00765519" w:rsidRPr="00754CAB" w:rsidRDefault="00765519" w:rsidP="00765519">
      <w:pPr>
        <w:pStyle w:val="ae"/>
        <w:numPr>
          <w:ilvl w:val="0"/>
          <w:numId w:val="41"/>
        </w:numPr>
        <w:suppressAutoHyphens w:val="0"/>
        <w:snapToGrid w:val="0"/>
        <w:spacing w:before="120" w:after="0" w:line="300" w:lineRule="auto"/>
        <w:rPr>
          <w:lang w:val="el-GR"/>
        </w:rPr>
      </w:pPr>
      <w:r w:rsidRPr="00754CAB">
        <w:rPr>
          <w:lang w:val="el-GR"/>
        </w:rPr>
        <w:t>Την υπ΄αριθ. πρωτ. 2/93907/2001053000056/18-09-2023 Απόφαση του Υφυπουργού Εθνικής Οικονομίας και Οικονομικών</w:t>
      </w:r>
    </w:p>
    <w:p w14:paraId="25AEC3ED" w14:textId="77777777" w:rsidR="00765519" w:rsidRPr="00754CAB" w:rsidRDefault="00765519" w:rsidP="00765519">
      <w:pPr>
        <w:pStyle w:val="ae"/>
        <w:numPr>
          <w:ilvl w:val="0"/>
          <w:numId w:val="41"/>
        </w:numPr>
        <w:suppressAutoHyphens w:val="0"/>
        <w:snapToGrid w:val="0"/>
        <w:spacing w:before="120" w:after="0" w:line="300" w:lineRule="auto"/>
        <w:rPr>
          <w:lang w:val="el-GR"/>
        </w:rPr>
      </w:pPr>
      <w:r w:rsidRPr="00754CAB">
        <w:rPr>
          <w:lang w:val="el-GR"/>
        </w:rPr>
        <w:t>Την υπ’ αριθ. 19848/21-09-2023 Απόφαση έκτακτης επιχορήγησης για την έγκριση δέσμευσης πίστωσης ποσού για το έργο : «Υποστηρικτικά μέτρα των νέων ηλικίας δεκαοκτώ (18) και δεκαεννέα (19) ετών» (“</w:t>
      </w:r>
      <w:r w:rsidRPr="00C50976">
        <w:t>Youth</w:t>
      </w:r>
      <w:r w:rsidRPr="00754CAB">
        <w:rPr>
          <w:lang w:val="el-GR"/>
        </w:rPr>
        <w:t xml:space="preserve"> </w:t>
      </w:r>
      <w:r w:rsidRPr="00C50976">
        <w:t>Pass</w:t>
      </w:r>
      <w:r w:rsidRPr="00754CAB">
        <w:rPr>
          <w:lang w:val="el-GR"/>
        </w:rPr>
        <w:t>”)».</w:t>
      </w:r>
    </w:p>
    <w:p w14:paraId="3C9F18D7" w14:textId="77777777" w:rsidR="00765519" w:rsidRPr="00754CAB" w:rsidRDefault="00765519" w:rsidP="00765519">
      <w:pPr>
        <w:pStyle w:val="ae"/>
        <w:numPr>
          <w:ilvl w:val="0"/>
          <w:numId w:val="41"/>
        </w:numPr>
        <w:suppressAutoHyphens w:val="0"/>
        <w:snapToGrid w:val="0"/>
        <w:spacing w:before="120" w:after="0" w:line="300" w:lineRule="auto"/>
        <w:rPr>
          <w:lang w:val="el-GR"/>
        </w:rPr>
      </w:pPr>
      <w:r w:rsidRPr="00754CAB">
        <w:rPr>
          <w:lang w:val="el-GR"/>
        </w:rPr>
        <w:t>Την υπ’ αριθ. 19821/21-09-2023 Απόφαση Ανάληψης του Υπ. Ψηφιακής Διακυβέρνησης για την πραγματοποίηση της δαπάνης για το έργο : «Υποστηρικτικά μέτρα των νέων ηλικίας δεκαοκτώ (18) και δεκαεννέα (19) ετών» (“</w:t>
      </w:r>
      <w:r w:rsidRPr="00C50976">
        <w:t>Youth</w:t>
      </w:r>
      <w:r w:rsidRPr="00754CAB">
        <w:rPr>
          <w:lang w:val="el-GR"/>
        </w:rPr>
        <w:t xml:space="preserve"> </w:t>
      </w:r>
      <w:r w:rsidRPr="00C50976">
        <w:t>Pass</w:t>
      </w:r>
      <w:r w:rsidRPr="00754CAB">
        <w:rPr>
          <w:lang w:val="el-GR"/>
        </w:rPr>
        <w:t>”)».</w:t>
      </w:r>
    </w:p>
    <w:p w14:paraId="3E88BD5B" w14:textId="77777777" w:rsidR="00765519" w:rsidRPr="00754CAB" w:rsidRDefault="00765519" w:rsidP="00765519">
      <w:pPr>
        <w:pStyle w:val="ae"/>
        <w:numPr>
          <w:ilvl w:val="0"/>
          <w:numId w:val="41"/>
        </w:numPr>
        <w:suppressAutoHyphens w:val="0"/>
        <w:snapToGrid w:val="0"/>
        <w:spacing w:before="120" w:after="0" w:line="300" w:lineRule="auto"/>
        <w:rPr>
          <w:lang w:val="el-GR"/>
        </w:rPr>
      </w:pPr>
      <w:r w:rsidRPr="00754CAB">
        <w:rPr>
          <w:lang w:val="el-GR"/>
        </w:rPr>
        <w:t>Την Απόφαση Ανάληψης με ΑΔΑ : Ψ78Ζ46ΜΤΛΠ-ΔΓ3 του Υπ. Ψηφιακής Διακυβέρνησης για την πραγματοποίηση δαπάνης ως έκτακτης επιχορήγησης για το έργο «Υποστηρικτικά μέτρα των νέων ηλικίας δεκαοκτώ (18) και δεκαεννέα (19) ετών (</w:t>
      </w:r>
      <w:r w:rsidRPr="00C50976">
        <w:t>Youth</w:t>
      </w:r>
      <w:r w:rsidRPr="00754CAB">
        <w:rPr>
          <w:lang w:val="el-GR"/>
        </w:rPr>
        <w:t xml:space="preserve"> </w:t>
      </w:r>
      <w:r w:rsidRPr="00C50976">
        <w:t>Pass</w:t>
      </w:r>
      <w:r w:rsidRPr="00754CAB">
        <w:rPr>
          <w:lang w:val="el-GR"/>
        </w:rPr>
        <w:t xml:space="preserve">)». </w:t>
      </w:r>
    </w:p>
    <w:p w14:paraId="1ED53051" w14:textId="77777777" w:rsidR="00765519" w:rsidRPr="00754CAB" w:rsidRDefault="00765519" w:rsidP="00765519">
      <w:pPr>
        <w:pStyle w:val="ae"/>
        <w:numPr>
          <w:ilvl w:val="0"/>
          <w:numId w:val="41"/>
        </w:numPr>
        <w:suppressAutoHyphens w:val="0"/>
        <w:snapToGrid w:val="0"/>
        <w:spacing w:before="120" w:after="0" w:line="300" w:lineRule="auto"/>
        <w:rPr>
          <w:lang w:val="el-GR"/>
        </w:rPr>
      </w:pPr>
      <w:r w:rsidRPr="00754CAB">
        <w:rPr>
          <w:lang w:val="el-GR"/>
        </w:rPr>
        <w:t>Την υπ’ αριθ. 20005/25-09-2023 Απόφαση της Κτπ Μ.Α.Ε. με θέμα: “Ανάληψη υποχρέωσης για το έργο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του καταναλωτή (“</w:t>
      </w:r>
      <w:r w:rsidRPr="00C50976">
        <w:t>Youth</w:t>
      </w:r>
      <w:r w:rsidRPr="00754CAB">
        <w:rPr>
          <w:lang w:val="el-GR"/>
        </w:rPr>
        <w:t xml:space="preserve"> </w:t>
      </w:r>
      <w:r w:rsidRPr="00C50976">
        <w:t>Pass</w:t>
      </w:r>
      <w:r w:rsidRPr="00754CAB">
        <w:rPr>
          <w:lang w:val="el-GR"/>
        </w:rPr>
        <w:t>”)» της ΚτΠ Μ.Α.Ε Οικονομικού Έτους 2023”.</w:t>
      </w:r>
    </w:p>
    <w:bookmarkEnd w:id="29"/>
    <w:p w14:paraId="73AB483F" w14:textId="77777777" w:rsidR="00765519" w:rsidRPr="00754CAB" w:rsidRDefault="00765519" w:rsidP="00765519">
      <w:pPr>
        <w:pStyle w:val="aff"/>
        <w:numPr>
          <w:ilvl w:val="0"/>
          <w:numId w:val="41"/>
        </w:numPr>
        <w:suppressAutoHyphens w:val="0"/>
        <w:autoSpaceDE w:val="0"/>
        <w:autoSpaceDN w:val="0"/>
        <w:snapToGrid w:val="0"/>
        <w:spacing w:before="120" w:after="0" w:line="300" w:lineRule="auto"/>
        <w:contextualSpacing w:val="0"/>
        <w:rPr>
          <w:lang w:val="el-GR"/>
        </w:rPr>
      </w:pPr>
      <w:r w:rsidRPr="00754CAB">
        <w:rPr>
          <w:lang w:val="el-GR"/>
        </w:rPr>
        <w:t>Την υπ’ αρ. πρωτ. ΚτΠ Μ.Α.Ε. 21109/06-10-2023 Παροχή Σύμφωνης Γνώμης επί της Ολοκλήρωσης της Φάσης Α’ και έναρξης της Φάσης Β’ για το έργο: «Υποστηρικτικά μέτρα των νέων ηλικίας δεκαοκτώ (18) και δεκαεννέα (19) ετών»(“</w:t>
      </w:r>
      <w:r w:rsidRPr="00C50976">
        <w:t>Youth</w:t>
      </w:r>
      <w:r w:rsidRPr="00754CAB">
        <w:rPr>
          <w:lang w:val="el-GR"/>
        </w:rPr>
        <w:t xml:space="preserve"> </w:t>
      </w:r>
      <w:r w:rsidRPr="00C50976">
        <w:t>Pass</w:t>
      </w:r>
      <w:r w:rsidRPr="00754CAB">
        <w:rPr>
          <w:lang w:val="el-GR"/>
        </w:rPr>
        <w:t>”)»</w:t>
      </w:r>
    </w:p>
    <w:p w14:paraId="0CFF9B44" w14:textId="77777777" w:rsidR="00765519" w:rsidRPr="00754CAB" w:rsidRDefault="00765519" w:rsidP="00765519">
      <w:pPr>
        <w:pStyle w:val="aff"/>
        <w:numPr>
          <w:ilvl w:val="0"/>
          <w:numId w:val="41"/>
        </w:numPr>
        <w:suppressAutoHyphens w:val="0"/>
        <w:autoSpaceDE w:val="0"/>
        <w:autoSpaceDN w:val="0"/>
        <w:snapToGrid w:val="0"/>
        <w:spacing w:before="120" w:after="0" w:line="300" w:lineRule="auto"/>
        <w:contextualSpacing w:val="0"/>
        <w:rPr>
          <w:lang w:val="el-GR"/>
        </w:rPr>
      </w:pPr>
      <w:r w:rsidRPr="00754CAB">
        <w:rPr>
          <w:lang w:val="el-GR"/>
        </w:rPr>
        <w:t>Την Απόφαση του ΔΣ της ΚτΠ Μ.Α.Ε. κατά την υπ’ αρ. 856/25-08-2022 Συνεδρίασή του, με θέμα Εκλογή Διευθύνοντος Συμβούλου (Θέμα 1).</w:t>
      </w:r>
    </w:p>
    <w:p w14:paraId="44F43547" w14:textId="77777777" w:rsidR="00765519" w:rsidRPr="00754CAB" w:rsidRDefault="00765519" w:rsidP="00765519">
      <w:pPr>
        <w:pStyle w:val="aff"/>
        <w:numPr>
          <w:ilvl w:val="0"/>
          <w:numId w:val="41"/>
        </w:numPr>
        <w:suppressAutoHyphens w:val="0"/>
        <w:autoSpaceDE w:val="0"/>
        <w:autoSpaceDN w:val="0"/>
        <w:snapToGrid w:val="0"/>
        <w:spacing w:before="120" w:after="0" w:line="300" w:lineRule="auto"/>
        <w:contextualSpacing w:val="0"/>
        <w:rPr>
          <w:lang w:val="el-GR"/>
        </w:rPr>
      </w:pPr>
      <w:r w:rsidRPr="00754CAB">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67ACB9C2" w14:textId="77777777" w:rsidR="00765519" w:rsidRPr="00754CAB" w:rsidRDefault="00765519" w:rsidP="00765519">
      <w:pPr>
        <w:pStyle w:val="aff"/>
        <w:numPr>
          <w:ilvl w:val="0"/>
          <w:numId w:val="41"/>
        </w:numPr>
        <w:suppressAutoHyphens w:val="0"/>
        <w:autoSpaceDE w:val="0"/>
        <w:autoSpaceDN w:val="0"/>
        <w:snapToGrid w:val="0"/>
        <w:spacing w:before="120" w:after="0" w:line="300" w:lineRule="auto"/>
        <w:contextualSpacing w:val="0"/>
        <w:rPr>
          <w:lang w:val="el-GR"/>
        </w:rPr>
      </w:pPr>
      <w:r w:rsidRPr="00754CAB">
        <w:rPr>
          <w:lang w:val="el-GR"/>
        </w:rPr>
        <w:t>Την Απόφαση του Διευθύνοντος Συμβούλου της ΚτΠ Μ.Α.Ε. με Αρ. Πρωτ. 22683/20-12-2022 και θέμα «Εξουσιοδότηση δικαιώματος υπογραφής σε Γενικούς Διευθυντές και Διευθυντές της ΚτΠ Μ.Α.Ε.».</w:t>
      </w:r>
    </w:p>
    <w:p w14:paraId="685F46ED" w14:textId="77777777" w:rsidR="00765519" w:rsidRPr="00754CAB" w:rsidRDefault="00765519" w:rsidP="00765519">
      <w:pPr>
        <w:pStyle w:val="aff"/>
        <w:numPr>
          <w:ilvl w:val="0"/>
          <w:numId w:val="41"/>
        </w:numPr>
        <w:suppressAutoHyphens w:val="0"/>
        <w:autoSpaceDE w:val="0"/>
        <w:autoSpaceDN w:val="0"/>
        <w:snapToGrid w:val="0"/>
        <w:spacing w:before="120" w:after="0" w:line="300" w:lineRule="auto"/>
        <w:contextualSpacing w:val="0"/>
        <w:rPr>
          <w:lang w:val="el-GR"/>
        </w:rPr>
      </w:pPr>
      <w:r w:rsidRPr="00754CAB">
        <w:rPr>
          <w:lang w:val="el-GR"/>
        </w:rPr>
        <w:t>Την Απόφαση του Διοικητικού Συμβουλίου της  ΚτΠ Μ.Α.Ε. κατά την υπ’ αρ. 939/06-10-2023 Συνεδρίασή του (Θέμα 3.5).</w:t>
      </w:r>
    </w:p>
    <w:p w14:paraId="26FA390F" w14:textId="77777777" w:rsidR="00182529" w:rsidRPr="009C4B99" w:rsidRDefault="00182529" w:rsidP="00723994">
      <w:pPr>
        <w:suppressAutoHyphens w:val="0"/>
        <w:spacing w:before="120"/>
        <w:ind w:left="425"/>
        <w:rPr>
          <w:bCs/>
          <w:lang w:val="el-GR" w:eastAsia="en-US"/>
        </w:rPr>
      </w:pPr>
    </w:p>
    <w:bookmarkEnd w:id="28"/>
    <w:p w14:paraId="0D60A7E5" w14:textId="57C7FC03" w:rsidR="008338F0" w:rsidRPr="00603221" w:rsidRDefault="003355E7" w:rsidP="003A109E">
      <w:pPr>
        <w:pStyle w:val="2"/>
        <w:rPr>
          <w:rFonts w:cs="Tahoma"/>
          <w:lang w:val="el-GR"/>
        </w:rPr>
      </w:pPr>
      <w:r w:rsidRPr="00C570AF">
        <w:rPr>
          <w:rFonts w:cs="Tahoma"/>
          <w:lang w:val="el-GR"/>
        </w:rPr>
        <w:lastRenderedPageBreak/>
        <w:tab/>
      </w:r>
      <w:bookmarkStart w:id="30" w:name="_Ref40979373"/>
      <w:bookmarkStart w:id="31" w:name="_Toc97194260"/>
      <w:bookmarkStart w:id="32" w:name="_Toc97194409"/>
      <w:bookmarkStart w:id="33" w:name="_Toc147328357"/>
      <w:r w:rsidRPr="00603221">
        <w:rPr>
          <w:rFonts w:cs="Tahoma"/>
          <w:lang w:val="el-GR"/>
        </w:rPr>
        <w:t>Προθεσμία παραλαβής προσφορών και διενέργεια διαγωνισμού</w:t>
      </w:r>
      <w:bookmarkEnd w:id="30"/>
      <w:bookmarkEnd w:id="31"/>
      <w:bookmarkEnd w:id="32"/>
      <w:bookmarkEnd w:id="33"/>
      <w:r w:rsidRPr="00603221">
        <w:rPr>
          <w:rFonts w:cs="Tahoma"/>
          <w:lang w:val="el-GR"/>
        </w:rPr>
        <w:t xml:space="preserve"> </w:t>
      </w:r>
    </w:p>
    <w:p w14:paraId="5015ABFF" w14:textId="103294C5"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523F57">
        <w:rPr>
          <w:b/>
          <w:bCs/>
          <w:lang w:val="el-GR"/>
        </w:rPr>
        <w:t>25</w:t>
      </w:r>
      <w:r w:rsidR="00DA2EA5" w:rsidRPr="00222261">
        <w:rPr>
          <w:b/>
          <w:bCs/>
          <w:lang w:val="el-GR"/>
        </w:rPr>
        <w:t>-10-2023</w:t>
      </w:r>
      <w:r w:rsidR="00DA2EA5">
        <w:rPr>
          <w:b/>
          <w:bCs/>
          <w:lang w:val="el-GR"/>
        </w:rPr>
        <w:t xml:space="preserve"> </w:t>
      </w:r>
      <w:r w:rsidRPr="00603221">
        <w:rPr>
          <w:lang w:val="el-GR" w:eastAsia="el-GR"/>
        </w:rPr>
        <w:t xml:space="preserve">και ώρα </w:t>
      </w:r>
      <w:r w:rsidR="00820BE0" w:rsidRPr="000B285C">
        <w:rPr>
          <w:b/>
          <w:bCs/>
          <w:lang w:val="el-GR" w:eastAsia="el-GR"/>
        </w:rPr>
        <w:t>13:00</w:t>
      </w:r>
      <w:r w:rsidR="00820BE0">
        <w:rPr>
          <w:lang w:val="el-GR" w:eastAsia="el-GR"/>
        </w:rPr>
        <w:t xml:space="preserve"> </w:t>
      </w:r>
      <w:r w:rsidR="00B65D70" w:rsidRPr="00603221">
        <w:rPr>
          <w:lang w:val="el-GR" w:eastAsia="el-GR"/>
        </w:rPr>
        <w:t xml:space="preserve">και η </w:t>
      </w:r>
      <w:r w:rsidR="00B65D70" w:rsidRPr="00603221">
        <w:rPr>
          <w:color w:val="000000"/>
          <w:lang w:val="el-GR"/>
        </w:rPr>
        <w:t xml:space="preserve">Ημερομηνία έναρξης υποβολής προσφορών είναι η </w:t>
      </w:r>
      <w:r w:rsidR="007908EB" w:rsidRPr="007908EB">
        <w:rPr>
          <w:b/>
          <w:bCs/>
          <w:lang w:val="el-GR" w:eastAsia="el-GR"/>
        </w:rPr>
        <w:t>09</w:t>
      </w:r>
      <w:r w:rsidR="0053656E" w:rsidRPr="006805BD">
        <w:rPr>
          <w:b/>
          <w:bCs/>
          <w:lang w:val="el-GR" w:eastAsia="el-GR"/>
        </w:rPr>
        <w:t>-10-2023.</w:t>
      </w:r>
      <w:r w:rsidR="0053656E">
        <w:rPr>
          <w:lang w:val="el-GR" w:eastAsia="el-GR"/>
        </w:rPr>
        <w:t xml:space="preserve"> </w:t>
      </w:r>
    </w:p>
    <w:p w14:paraId="6A742B21" w14:textId="5B3BF847"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665DD">
        <w:rPr>
          <w:b/>
          <w:lang w:val="el-GR"/>
        </w:rPr>
        <w:t>δύο</w:t>
      </w:r>
      <w:r w:rsidR="001C673F" w:rsidRPr="00603221">
        <w:rPr>
          <w:b/>
          <w:lang w:val="el-GR"/>
        </w:rPr>
        <w:t xml:space="preserve"> (</w:t>
      </w:r>
      <w:r w:rsidR="001665DD">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741C26" w:rsidRPr="00936A79">
        <w:rPr>
          <w:b/>
          <w:lang w:val="el-GR"/>
        </w:rPr>
        <w:t>27</w:t>
      </w:r>
      <w:r w:rsidR="001C673F" w:rsidRPr="00936A79">
        <w:rPr>
          <w:b/>
          <w:lang w:val="el-GR"/>
        </w:rPr>
        <w:t>-</w:t>
      </w:r>
      <w:r w:rsidR="00741C26">
        <w:rPr>
          <w:b/>
          <w:lang w:val="el-GR"/>
        </w:rPr>
        <w:t>10</w:t>
      </w:r>
      <w:r w:rsidR="001C673F" w:rsidRPr="005452CE">
        <w:rPr>
          <w:b/>
          <w:lang w:val="el-GR"/>
        </w:rPr>
        <w:t>-20</w:t>
      </w:r>
      <w:r w:rsidR="005452CE" w:rsidRPr="005452CE">
        <w:rPr>
          <w:b/>
          <w:lang w:val="el-GR"/>
        </w:rPr>
        <w:t>23</w:t>
      </w:r>
      <w:r w:rsidR="001C673F" w:rsidRPr="005452CE">
        <w:rPr>
          <w:b/>
          <w:lang w:val="el-GR"/>
        </w:rPr>
        <w:t xml:space="preserve"> κ</w:t>
      </w:r>
      <w:r w:rsidR="001C673F" w:rsidRPr="00603221">
        <w:rPr>
          <w:b/>
          <w:lang w:val="el-GR"/>
        </w:rPr>
        <w:t xml:space="preserve">αι ώρα </w:t>
      </w:r>
      <w:r w:rsidR="00D9255F" w:rsidRPr="00936A79">
        <w:rPr>
          <w:b/>
          <w:lang w:val="el-GR"/>
        </w:rPr>
        <w:t>13</w:t>
      </w:r>
      <w:r w:rsidR="001C673F" w:rsidRPr="00936A79">
        <w:rPr>
          <w:b/>
          <w:lang w:val="el-GR"/>
        </w:rPr>
        <w:t>:</w:t>
      </w:r>
      <w:r w:rsidR="00D9255F" w:rsidRPr="00936A79">
        <w:rPr>
          <w:b/>
          <w:lang w:val="el-GR"/>
        </w:rPr>
        <w:t>00</w:t>
      </w:r>
      <w:r w:rsidR="001C673F" w:rsidRPr="00936A79">
        <w:rPr>
          <w:b/>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4" w:name="_Ref65241722"/>
      <w:bookmarkStart w:id="35" w:name="_Ref65241727"/>
      <w:bookmarkStart w:id="36" w:name="_Toc97194261"/>
      <w:bookmarkStart w:id="37" w:name="_Toc97194410"/>
      <w:bookmarkStart w:id="38" w:name="_Toc147328358"/>
      <w:r w:rsidRPr="00603221">
        <w:rPr>
          <w:rFonts w:cs="Tahoma"/>
          <w:lang w:val="el-GR"/>
        </w:rPr>
        <w:t>Δημοσιότητα</w:t>
      </w:r>
      <w:bookmarkEnd w:id="34"/>
      <w:bookmarkEnd w:id="35"/>
      <w:bookmarkEnd w:id="36"/>
      <w:bookmarkEnd w:id="37"/>
      <w:bookmarkEnd w:id="38"/>
    </w:p>
    <w:p w14:paraId="35918AE0" w14:textId="31EB9F9E"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256EE7">
        <w:rPr>
          <w:lang w:val="el-GR"/>
        </w:rPr>
        <w:t xml:space="preserve">στις </w:t>
      </w:r>
      <w:r w:rsidR="007908EB" w:rsidRPr="007908EB">
        <w:rPr>
          <w:b/>
          <w:bCs/>
          <w:lang w:val="el-GR" w:eastAsia="el-GR"/>
        </w:rPr>
        <w:t>09</w:t>
      </w:r>
      <w:r w:rsidR="007908EB" w:rsidRPr="006805BD">
        <w:rPr>
          <w:b/>
          <w:bCs/>
          <w:lang w:val="el-GR" w:eastAsia="el-GR"/>
        </w:rPr>
        <w:t>-10-2023.</w:t>
      </w:r>
    </w:p>
    <w:p w14:paraId="2B898007" w14:textId="2AD9170F" w:rsidR="00821852" w:rsidRDefault="00821852" w:rsidP="00821852">
      <w:pPr>
        <w:rPr>
          <w:lang w:val="el-GR"/>
        </w:rPr>
      </w:pPr>
      <w:r w:rsidRPr="006B3C5C">
        <w:rPr>
          <w:lang w:val="el-GR"/>
        </w:rPr>
        <w:t xml:space="preserve">Τα έγγραφα της σύμβασης </w:t>
      </w:r>
      <w:bookmarkStart w:id="39" w:name="_Hlk75874003"/>
      <w:r w:rsidRPr="006B3C5C">
        <w:rPr>
          <w:lang w:val="el-GR"/>
        </w:rPr>
        <w:t xml:space="preserve">της παρούσας Διακήρυξης καταχωρήθηκαν </w:t>
      </w:r>
      <w:bookmarkEnd w:id="39"/>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7908EB" w:rsidRPr="007908EB">
        <w:rPr>
          <w:b/>
          <w:bCs/>
          <w:lang w:val="el-GR" w:eastAsia="el-GR"/>
        </w:rPr>
        <w:t>09</w:t>
      </w:r>
      <w:r w:rsidR="007908EB" w:rsidRPr="006805BD">
        <w:rPr>
          <w:b/>
          <w:bCs/>
          <w:lang w:val="el-GR" w:eastAsia="el-GR"/>
        </w:rPr>
        <w:t>-10-2023.</w:t>
      </w:r>
      <w:r w:rsidR="007908EB">
        <w:rPr>
          <w:lang w:val="el-GR" w:eastAsia="el-GR"/>
        </w:rPr>
        <w:t xml:space="preserve"> </w:t>
      </w:r>
      <w:r w:rsidRPr="006B3C5C">
        <w:rPr>
          <w:lang w:val="el-GR"/>
        </w:rPr>
        <w:t>η οποία έλαβε Συστημικό Αύξοντα Αριθμό</w:t>
      </w:r>
      <w:bookmarkStart w:id="40" w:name="_Hlk75874030"/>
      <w:r w:rsidRPr="006B3C5C">
        <w:rPr>
          <w:lang w:val="el-GR"/>
        </w:rPr>
        <w:t xml:space="preserve">:  </w:t>
      </w:r>
      <w:bookmarkEnd w:id="40"/>
      <w:r w:rsidR="007125A5" w:rsidRPr="00341BE9">
        <w:rPr>
          <w:b/>
          <w:bCs/>
          <w:lang w:val="el-GR"/>
        </w:rPr>
        <w:t xml:space="preserve">241190 </w:t>
      </w:r>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6DAD2C80" w14:textId="77777777" w:rsidR="003F2A53" w:rsidRDefault="003F2A53">
      <w:pPr>
        <w:rPr>
          <w:lang w:val="el-GR"/>
        </w:rPr>
      </w:pPr>
    </w:p>
    <w:p w14:paraId="55015F6A" w14:textId="3CF23802" w:rsidR="00181C40" w:rsidRDefault="005452CE">
      <w:pPr>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41" w:name="_Hlk75874098"/>
      <w:r w:rsidR="00181C40" w:rsidRPr="00181C40">
        <w:rPr>
          <w:lang w:val="el-GR"/>
        </w:rPr>
        <w:t xml:space="preserve">(ιστ) </w:t>
      </w:r>
      <w:bookmarkEnd w:id="41"/>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7908EB" w:rsidRPr="007908EB">
        <w:rPr>
          <w:b/>
          <w:bCs/>
          <w:lang w:val="el-GR" w:eastAsia="el-GR"/>
        </w:rPr>
        <w:t>09</w:t>
      </w:r>
      <w:r w:rsidR="007908EB" w:rsidRPr="006805BD">
        <w:rPr>
          <w:b/>
          <w:bCs/>
          <w:lang w:val="el-GR" w:eastAsia="el-GR"/>
        </w:rPr>
        <w:t>-10-2023.</w:t>
      </w:r>
    </w:p>
    <w:p w14:paraId="30B63B4D" w14:textId="77777777" w:rsidR="008338F0" w:rsidRPr="00603221" w:rsidRDefault="008338F0">
      <w:pPr>
        <w:rPr>
          <w:lang w:val="el-GR"/>
        </w:rPr>
      </w:pPr>
    </w:p>
    <w:p w14:paraId="5A0DD1FC" w14:textId="588C0CEA"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0090369A">
        <w:t xml:space="preserve">στις </w:t>
      </w:r>
      <w:r w:rsidR="007908EB" w:rsidRPr="007908EB">
        <w:rPr>
          <w:b/>
          <w:bCs/>
          <w:lang w:eastAsia="el-GR"/>
        </w:rPr>
        <w:t>09</w:t>
      </w:r>
      <w:r w:rsidR="007908EB" w:rsidRPr="006805BD">
        <w:rPr>
          <w:b/>
          <w:bCs/>
          <w:lang w:eastAsia="el-GR"/>
        </w:rPr>
        <w:t>-10-2023.</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2" w:name="_Toc97194262"/>
      <w:bookmarkStart w:id="43" w:name="_Toc97194411"/>
      <w:bookmarkStart w:id="44" w:name="_Toc147328359"/>
      <w:r w:rsidRPr="00603221">
        <w:rPr>
          <w:rFonts w:cs="Tahoma"/>
          <w:lang w:val="el-GR"/>
        </w:rPr>
        <w:t>Αρχές εφαρμοζόμενες στη διαδικασία σύναψης</w:t>
      </w:r>
      <w:bookmarkEnd w:id="42"/>
      <w:bookmarkEnd w:id="43"/>
      <w:bookmarkEnd w:id="44"/>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5" w:name="_Toc97194412"/>
      <w:bookmarkStart w:id="46" w:name="_Toc147328360"/>
      <w:r w:rsidRPr="00603221">
        <w:rPr>
          <w:rFonts w:cs="Tahoma"/>
          <w:sz w:val="22"/>
          <w:szCs w:val="22"/>
        </w:rPr>
        <w:t>ΓΕΝΙΚΟΙ ΚΑΙ ΕΙΔΙΚΟΙ ΟΡΟΙ ΣΥΜΜΕΤΟΧΗΣ</w:t>
      </w:r>
      <w:bookmarkEnd w:id="45"/>
      <w:bookmarkEnd w:id="46"/>
    </w:p>
    <w:p w14:paraId="240D7CED" w14:textId="77777777" w:rsidR="00092ADB" w:rsidRPr="00603221" w:rsidRDefault="00092ADB" w:rsidP="003A109E">
      <w:pPr>
        <w:pStyle w:val="2"/>
        <w:rPr>
          <w:rFonts w:cs="Tahoma"/>
          <w:lang w:val="el-GR"/>
        </w:rPr>
      </w:pPr>
      <w:bookmarkStart w:id="47" w:name="__RefHeading___Toc491949729"/>
      <w:bookmarkStart w:id="48" w:name="__RefHeading___Toc491949730"/>
      <w:bookmarkStart w:id="49" w:name="_Hlk494445205"/>
      <w:bookmarkEnd w:id="47"/>
      <w:bookmarkEnd w:id="48"/>
      <w:r w:rsidRPr="00603221">
        <w:rPr>
          <w:rFonts w:cs="Tahoma"/>
          <w:lang w:val="el-GR"/>
        </w:rPr>
        <w:tab/>
      </w:r>
      <w:bookmarkStart w:id="50" w:name="_Toc97194263"/>
      <w:bookmarkStart w:id="51" w:name="_Toc97194413"/>
      <w:bookmarkStart w:id="52" w:name="_Toc147328361"/>
      <w:r w:rsidRPr="00603221">
        <w:rPr>
          <w:rFonts w:cs="Tahoma"/>
          <w:lang w:val="el-GR"/>
        </w:rPr>
        <w:t>Γενικές Πληροφορίες</w:t>
      </w:r>
      <w:bookmarkEnd w:id="50"/>
      <w:bookmarkEnd w:id="51"/>
      <w:bookmarkEnd w:id="52"/>
    </w:p>
    <w:p w14:paraId="347E50D6" w14:textId="77777777" w:rsidR="008338F0" w:rsidRPr="00603221" w:rsidRDefault="003355E7" w:rsidP="000631F7">
      <w:pPr>
        <w:pStyle w:val="3"/>
        <w:ind w:left="1276"/>
        <w:rPr>
          <w:lang w:val="el-GR"/>
        </w:rPr>
      </w:pPr>
      <w:bookmarkStart w:id="53" w:name="_Toc97194264"/>
      <w:bookmarkStart w:id="54" w:name="_Toc97194414"/>
      <w:bookmarkStart w:id="55" w:name="_Toc147328362"/>
      <w:bookmarkEnd w:id="49"/>
      <w:r w:rsidRPr="00603221">
        <w:rPr>
          <w:lang w:val="el-GR"/>
        </w:rPr>
        <w:t>Έγγραφα της σύμβασης</w:t>
      </w:r>
      <w:bookmarkEnd w:id="53"/>
      <w:bookmarkEnd w:id="54"/>
      <w:bookmarkEnd w:id="55"/>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3543FDDB"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5C0B8E50" w14:textId="0C6E8AE3" w:rsidR="008338F0" w:rsidRPr="003F2A53" w:rsidRDefault="003355E7">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425F8D58" w14:textId="77777777" w:rsidR="008338F0" w:rsidRPr="003F2A53" w:rsidRDefault="003355E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B63F62B" w14:textId="77777777" w:rsidR="003F2A53" w:rsidRPr="00603221" w:rsidRDefault="003F2A53" w:rsidP="000631F7">
      <w:pPr>
        <w:spacing w:after="40"/>
        <w:rPr>
          <w:lang w:val="el-GR"/>
        </w:rPr>
      </w:pPr>
    </w:p>
    <w:p w14:paraId="2E99B3E7" w14:textId="77777777" w:rsidR="008338F0" w:rsidRPr="00603221" w:rsidRDefault="003355E7" w:rsidP="000631F7">
      <w:pPr>
        <w:pStyle w:val="3"/>
        <w:ind w:left="1276"/>
        <w:rPr>
          <w:lang w:val="el-GR"/>
        </w:rPr>
      </w:pPr>
      <w:bookmarkStart w:id="56" w:name="_Toc97194265"/>
      <w:bookmarkStart w:id="57" w:name="_Toc97194415"/>
      <w:bookmarkStart w:id="58" w:name="_Toc147328363"/>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6"/>
      <w:bookmarkEnd w:id="57"/>
      <w:bookmarkEnd w:id="58"/>
    </w:p>
    <w:p w14:paraId="59977BE9" w14:textId="4CA5C51C"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9" w:name="_Ref75870613"/>
      <w:bookmarkStart w:id="60" w:name="_Toc97194266"/>
      <w:bookmarkStart w:id="61" w:name="_Toc97194416"/>
      <w:bookmarkStart w:id="62" w:name="_Toc147328364"/>
      <w:r w:rsidRPr="00603221">
        <w:rPr>
          <w:lang w:val="el-GR"/>
        </w:rPr>
        <w:t>Παροχή Διευκρινίσεων</w:t>
      </w:r>
      <w:bookmarkEnd w:id="59"/>
      <w:bookmarkEnd w:id="60"/>
      <w:bookmarkEnd w:id="61"/>
      <w:bookmarkEnd w:id="62"/>
    </w:p>
    <w:p w14:paraId="04A6955A" w14:textId="55883BEA"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897F38" w:rsidRPr="00D82E22">
        <w:rPr>
          <w:b/>
          <w:bCs/>
          <w:lang w:val="el-GR"/>
        </w:rPr>
        <w:t>17-10-2023</w:t>
      </w:r>
      <w:r w:rsidR="00897F38">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3" w:name="_Ref75870681"/>
      <w:bookmarkStart w:id="64" w:name="_Toc97194267"/>
      <w:bookmarkStart w:id="65" w:name="_Toc97194417"/>
      <w:bookmarkStart w:id="66" w:name="_Toc147328365"/>
      <w:r w:rsidRPr="00603221">
        <w:rPr>
          <w:lang w:val="el-GR"/>
        </w:rPr>
        <w:t>Γλώσσα</w:t>
      </w:r>
      <w:bookmarkEnd w:id="63"/>
      <w:bookmarkEnd w:id="64"/>
      <w:bookmarkEnd w:id="65"/>
      <w:bookmarkEnd w:id="66"/>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7" w:name="_Ref496624630"/>
      <w:bookmarkStart w:id="68" w:name="_Ref496624815"/>
      <w:bookmarkStart w:id="69" w:name="_Ref496625091"/>
      <w:bookmarkStart w:id="70" w:name="_Toc97194268"/>
      <w:bookmarkStart w:id="71" w:name="_Toc97194418"/>
      <w:bookmarkStart w:id="72" w:name="_Toc147328366"/>
      <w:r w:rsidRPr="00603221">
        <w:rPr>
          <w:lang w:val="el-GR"/>
        </w:rPr>
        <w:t>Εγγυήσεις</w:t>
      </w:r>
      <w:bookmarkEnd w:id="67"/>
      <w:bookmarkEnd w:id="68"/>
      <w:bookmarkEnd w:id="69"/>
      <w:bookmarkEnd w:id="70"/>
      <w:bookmarkEnd w:id="71"/>
      <w:bookmarkEnd w:id="72"/>
    </w:p>
    <w:p w14:paraId="00B15F19" w14:textId="77777777" w:rsidR="008338F0" w:rsidRDefault="006771AF" w:rsidP="0054025C">
      <w:pPr>
        <w:rPr>
          <w:color w:val="000000"/>
          <w:lang w:val="el-GR"/>
        </w:rPr>
      </w:pPr>
      <w:bookmarkStart w:id="73"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4"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4"/>
    </w:p>
    <w:p w14:paraId="401DC43E" w14:textId="7E70F4D2"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D42EA7">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lastRenderedPageBreak/>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4E6D2149"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Παραρτήματος </w:t>
      </w:r>
      <w:r w:rsidR="00B16F44" w:rsidRPr="00603221">
        <w:t>VIII</w:t>
      </w:r>
      <w:r w:rsidRPr="00603221">
        <w:rPr>
          <w:color w:val="000000"/>
          <w:lang w:val="el-GR"/>
        </w:rPr>
        <w:t>.</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5" w:name="_Toc97194269"/>
      <w:bookmarkStart w:id="76" w:name="_Toc97194419"/>
      <w:bookmarkStart w:id="77" w:name="_Toc147328367"/>
      <w:r w:rsidRPr="000A60A0">
        <w:rPr>
          <w:lang w:val="el-GR"/>
        </w:rPr>
        <w:t>Προστασία Προσωπικών Δεδομένων</w:t>
      </w:r>
      <w:bookmarkEnd w:id="75"/>
      <w:bookmarkEnd w:id="76"/>
      <w:bookmarkEnd w:id="77"/>
      <w:r w:rsidRPr="000A60A0">
        <w:rPr>
          <w:lang w:val="el-GR"/>
        </w:rPr>
        <w:t xml:space="preserve"> </w:t>
      </w:r>
    </w:p>
    <w:p w14:paraId="3BC1122F" w14:textId="6E8669AD"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στο</w:t>
      </w:r>
      <w:r w:rsidR="00754CAB">
        <w:rPr>
          <w:lang w:val="el-GR"/>
        </w:rPr>
        <w:t xml:space="preserve"> παράρτημα </w:t>
      </w:r>
      <w:r w:rsidR="00754CAB">
        <w:rPr>
          <w:lang w:val="en-US"/>
        </w:rPr>
        <w:t>IX</w:t>
      </w:r>
      <w:r w:rsidR="00754CAB" w:rsidRPr="00754CAB">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3"/>
    <w:p w14:paraId="0A47A717" w14:textId="77777777" w:rsidR="008338F0" w:rsidRPr="00603221" w:rsidRDefault="003355E7" w:rsidP="003A109E">
      <w:pPr>
        <w:pStyle w:val="2"/>
        <w:rPr>
          <w:rFonts w:cs="Tahoma"/>
          <w:lang w:val="el-GR"/>
        </w:rPr>
      </w:pPr>
      <w:r w:rsidRPr="00603221">
        <w:rPr>
          <w:rFonts w:cs="Tahoma"/>
          <w:lang w:val="el-GR"/>
        </w:rPr>
        <w:tab/>
      </w:r>
      <w:bookmarkStart w:id="78" w:name="_Toc97194270"/>
      <w:bookmarkStart w:id="79" w:name="_Toc97194420"/>
      <w:bookmarkStart w:id="80" w:name="_Toc147328368"/>
      <w:r w:rsidRPr="00603221">
        <w:rPr>
          <w:rFonts w:cs="Tahoma"/>
          <w:lang w:val="el-GR"/>
        </w:rPr>
        <w:t>Δικαίωμα Συμμετοχής - Κριτήρια Ποιοτικής Επιλογής</w:t>
      </w:r>
      <w:bookmarkEnd w:id="78"/>
      <w:bookmarkEnd w:id="79"/>
      <w:bookmarkEnd w:id="80"/>
    </w:p>
    <w:p w14:paraId="79E1C284" w14:textId="77777777" w:rsidR="008338F0" w:rsidRPr="00603221" w:rsidRDefault="003355E7" w:rsidP="0072750F">
      <w:pPr>
        <w:pStyle w:val="3"/>
        <w:ind w:left="1276"/>
        <w:rPr>
          <w:lang w:val="el-GR"/>
        </w:rPr>
      </w:pPr>
      <w:bookmarkStart w:id="81" w:name="_Ref496541397"/>
      <w:bookmarkStart w:id="82" w:name="_Toc97194271"/>
      <w:bookmarkStart w:id="83" w:name="_Toc97194421"/>
      <w:bookmarkStart w:id="84" w:name="_Toc147328369"/>
      <w:r w:rsidRPr="00603221">
        <w:rPr>
          <w:lang w:val="el-GR"/>
        </w:rPr>
        <w:t>Δικαιούμενοι συμμετοχής</w:t>
      </w:r>
      <w:bookmarkEnd w:id="81"/>
      <w:bookmarkEnd w:id="82"/>
      <w:bookmarkEnd w:id="83"/>
      <w:bookmarkEnd w:id="84"/>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56519C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77777777" w:rsidR="009F688B" w:rsidRPr="003E44A9" w:rsidRDefault="00E97E4D" w:rsidP="009F688B">
      <w:pPr>
        <w:rPr>
          <w:lang w:val="el-GR"/>
        </w:rPr>
      </w:pPr>
      <w:bookmarkStart w:id="85"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5C6380A3"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CC717E">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CC717E" w:rsidRPr="00603221">
        <w:rPr>
          <w:lang w:val="el-GR"/>
        </w:rPr>
        <w:t xml:space="preserve">ΠΑΡΑΡΤΗΜΑ </w:t>
      </w:r>
      <w:r w:rsidR="00CC717E" w:rsidRPr="00603221">
        <w:t>VI</w:t>
      </w:r>
      <w:r w:rsidR="00CC717E"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5"/>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6" w:name="_Ref496542081"/>
      <w:bookmarkStart w:id="87" w:name="_Toc97194272"/>
      <w:bookmarkStart w:id="88" w:name="_Toc97194422"/>
      <w:bookmarkStart w:id="89" w:name="_Toc147328370"/>
      <w:r w:rsidRPr="00603221">
        <w:rPr>
          <w:lang w:val="el-GR"/>
        </w:rPr>
        <w:t>Εγγύηση συμμετοχής</w:t>
      </w:r>
      <w:bookmarkEnd w:id="86"/>
      <w:bookmarkEnd w:id="87"/>
      <w:bookmarkEnd w:id="88"/>
      <w:bookmarkEnd w:id="89"/>
    </w:p>
    <w:p w14:paraId="03AB7E1B" w14:textId="77777777" w:rsidR="00CC717E" w:rsidRPr="00CC717E" w:rsidRDefault="003355E7" w:rsidP="00CC717E">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CC717E">
        <w:rPr>
          <w:lang w:val="el-GR"/>
        </w:rPr>
        <w:br w:type="page"/>
      </w:r>
    </w:p>
    <w:p w14:paraId="075B8B68" w14:textId="6E9FF741" w:rsidR="00C960CF" w:rsidRPr="00603221" w:rsidRDefault="00CC717E" w:rsidP="003F2A53">
      <w:pPr>
        <w:tabs>
          <w:tab w:val="left" w:pos="0"/>
          <w:tab w:val="left" w:pos="1134"/>
        </w:tabs>
        <w:spacing w:before="240"/>
        <w:rPr>
          <w:lang w:val="el-GR"/>
        </w:rPr>
      </w:pPr>
      <w:r w:rsidRPr="003329FF">
        <w:rPr>
          <w:lang w:val="el-GR"/>
        </w:rPr>
        <w:lastRenderedPageBreak/>
        <w:t xml:space="preserve">ΠΑΡΑΡΤΗΜΑ </w:t>
      </w:r>
      <w:r w:rsidRPr="00CC717E">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29F1BA91" w14:textId="54D6DA6A" w:rsidR="008338F0" w:rsidRPr="00603221" w:rsidRDefault="00DF0C2D" w:rsidP="00B16F44">
      <w:pPr>
        <w:suppressAutoHyphens w:val="0"/>
        <w:spacing w:after="0"/>
        <w:rPr>
          <w:bCs/>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04556A">
        <w:rPr>
          <w:bCs/>
          <w:lang w:val="el-GR"/>
        </w:rPr>
        <w:t xml:space="preserve">χιλίων </w:t>
      </w:r>
      <w:r w:rsidR="00B16F44" w:rsidRPr="0027556B">
        <w:rPr>
          <w:bCs/>
          <w:lang w:val="el-GR"/>
        </w:rPr>
        <w:t>τριακοσίων Ευρώ (</w:t>
      </w:r>
      <w:r w:rsidR="009C4A38" w:rsidRPr="009C4A38">
        <w:rPr>
          <w:bCs/>
          <w:lang w:val="el-GR"/>
        </w:rPr>
        <w:t>1</w:t>
      </w:r>
      <w:r w:rsidR="00B16F44" w:rsidRPr="0027556B">
        <w:rPr>
          <w:bCs/>
          <w:lang w:val="el-GR"/>
        </w:rPr>
        <w:t>.300,00 €).</w:t>
      </w:r>
      <w:r w:rsidR="0014633D">
        <w:rPr>
          <w:bCs/>
          <w:lang w:val="el-GR"/>
        </w:rPr>
        <w:t xml:space="preserve"> </w:t>
      </w:r>
      <w:r w:rsidR="003355E7"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0F3489E7"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CC717E">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71A2D344"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CC717E">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1E112B03"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CC717E">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CC717E">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CC717E">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CC717E">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w:t>
      </w:r>
      <w:r w:rsidR="00C32872" w:rsidRPr="00C32872">
        <w:rPr>
          <w:lang w:val="el-GR"/>
        </w:rPr>
        <w:lastRenderedPageBreak/>
        <w:t xml:space="preserve">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CC717E">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CC717E">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147328371"/>
      <w:r w:rsidRPr="00603221">
        <w:rPr>
          <w:lang w:val="el-GR"/>
        </w:rPr>
        <w:t>Λόγοι αποκλεισμού</w:t>
      </w:r>
      <w:bookmarkEnd w:id="90"/>
      <w:bookmarkEnd w:id="91"/>
      <w:bookmarkEnd w:id="92"/>
      <w:bookmarkEnd w:id="93"/>
      <w:bookmarkEnd w:id="94"/>
      <w:bookmarkEnd w:id="95"/>
      <w:bookmarkEnd w:id="96"/>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2"/>
        </w:numPr>
        <w:spacing w:before="240"/>
        <w:ind w:left="0" w:firstLine="0"/>
        <w:rPr>
          <w:lang w:val="el-GR"/>
        </w:rPr>
      </w:pPr>
      <w:bookmarkStart w:id="97" w:name="_Ref496540567"/>
      <w:r w:rsidRPr="00603221">
        <w:rPr>
          <w:lang w:val="el-GR"/>
        </w:rPr>
        <w:t xml:space="preserve"> </w:t>
      </w:r>
      <w:bookmarkStart w:id="98"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7"/>
      <w:bookmarkEnd w:id="98"/>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xml:space="preserve">- πλαισίου 2002/475/ΔΕΥ του Συμβουλίου και για την </w:t>
      </w:r>
      <w:r w:rsidR="00105242" w:rsidRPr="00105242">
        <w:rPr>
          <w:lang w:val="el-GR"/>
        </w:rPr>
        <w:lastRenderedPageBreak/>
        <w:t>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9" w:name="_Ref503518036"/>
      <w:r w:rsidRPr="00603221">
        <w:rPr>
          <w:lang w:val="el-GR"/>
        </w:rPr>
        <w:t>Σ</w:t>
      </w:r>
      <w:r w:rsidR="005A0ACC" w:rsidRPr="00603221">
        <w:rPr>
          <w:lang w:val="el-GR"/>
        </w:rPr>
        <w:t>τις ακόλουθες περιπτώσεις</w:t>
      </w:r>
      <w:bookmarkEnd w:id="99"/>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100"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0"/>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360A418A"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CC717E">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CC717E" w:rsidRPr="009E58E5">
        <w:rPr>
          <w:lang w:val="el-GR"/>
        </w:rPr>
        <w:t>Αποδεικτικά μέσα -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w:t>
      </w:r>
      <w:r w:rsidRPr="00603221">
        <w:rPr>
          <w:lang w:val="el-GR"/>
        </w:rPr>
        <w:lastRenderedPageBreak/>
        <w:t xml:space="preserve">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77CE021" w14:textId="77777777" w:rsidR="006D3DA7" w:rsidRDefault="006D3DA7" w:rsidP="006D3DA7">
      <w:pPr>
        <w:pStyle w:val="aff"/>
        <w:tabs>
          <w:tab w:val="left" w:pos="0"/>
          <w:tab w:val="left" w:pos="709"/>
          <w:tab w:val="left" w:pos="1134"/>
        </w:tabs>
        <w:spacing w:before="240"/>
        <w:ind w:left="0"/>
        <w:rPr>
          <w:lang w:val="el-GR"/>
        </w:rPr>
      </w:pPr>
    </w:p>
    <w:p w14:paraId="256BE5A4" w14:textId="562B715D"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15E583B6"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CC717E">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CC717E">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10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1"/>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2" w:name="_Toc97194274"/>
      <w:bookmarkStart w:id="103" w:name="_Toc97194424"/>
      <w:bookmarkStart w:id="104" w:name="_Toc147328372"/>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2"/>
      <w:bookmarkEnd w:id="103"/>
      <w:bookmarkEnd w:id="104"/>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5" w:name="_Ref74510337"/>
      <w:bookmarkStart w:id="106" w:name="_Toc97194275"/>
      <w:bookmarkStart w:id="107" w:name="_Toc97194425"/>
      <w:bookmarkStart w:id="108" w:name="_Toc147328373"/>
      <w:r w:rsidRPr="00603221" w:rsidDel="00893E05">
        <w:rPr>
          <w:lang w:val="el-GR"/>
        </w:rPr>
        <w:t>Καταλληλόλητα άσκησης επαγγελματικής δραστηριότητας</w:t>
      </w:r>
      <w:bookmarkEnd w:id="105"/>
      <w:bookmarkEnd w:id="106"/>
      <w:bookmarkEnd w:id="107"/>
      <w:bookmarkEnd w:id="108"/>
      <w:r w:rsidRPr="00603221" w:rsidDel="00893E05">
        <w:rPr>
          <w:lang w:val="el-GR"/>
        </w:rPr>
        <w:t xml:space="preserve"> </w:t>
      </w:r>
    </w:p>
    <w:p w14:paraId="7A2B028E" w14:textId="6F822A38" w:rsidR="002F2E92" w:rsidRPr="00723994" w:rsidDel="00893E05" w:rsidRDefault="00F86B7A" w:rsidP="00723994">
      <w:pPr>
        <w:pStyle w:val="aff"/>
        <w:ind w:left="0"/>
        <w:rPr>
          <w:lang w:val="el-GR"/>
        </w:rPr>
      </w:pPr>
      <w:bookmarkStart w:id="109"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9"/>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lastRenderedPageBreak/>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786C2680" w14:textId="77777777" w:rsidR="00752ED1" w:rsidRDefault="00752ED1" w:rsidP="00752ED1">
      <w:pPr>
        <w:pStyle w:val="aff"/>
        <w:ind w:left="0"/>
        <w:rPr>
          <w:lang w:val="el-GR"/>
        </w:rPr>
      </w:pPr>
      <w:r>
        <w:rPr>
          <w:rFonts w:eastAsia="Calibri"/>
          <w:bCs/>
          <w:color w:val="000000"/>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2BE12AB9" w14:textId="1413F11C"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10" w:name="_Toc74566826"/>
      <w:bookmarkStart w:id="111" w:name="_Ref496541309"/>
      <w:bookmarkStart w:id="112" w:name="_Ref496541508"/>
      <w:bookmarkStart w:id="113" w:name="_Toc97194277"/>
      <w:bookmarkStart w:id="114" w:name="_Toc97194426"/>
      <w:bookmarkStart w:id="115" w:name="_Toc147328374"/>
      <w:bookmarkEnd w:id="110"/>
      <w:r w:rsidRPr="00603221">
        <w:rPr>
          <w:lang w:val="el-GR"/>
        </w:rPr>
        <w:t>Οικονομική και χρηματοοικονομική επάρκεια</w:t>
      </w:r>
      <w:bookmarkEnd w:id="111"/>
      <w:bookmarkEnd w:id="112"/>
      <w:bookmarkEnd w:id="113"/>
      <w:bookmarkEnd w:id="114"/>
      <w:bookmarkEnd w:id="115"/>
    </w:p>
    <w:p w14:paraId="03EB84BA" w14:textId="01CF0B51" w:rsidR="00E83D26" w:rsidRDefault="00F86B7A" w:rsidP="00D6202B">
      <w:pPr>
        <w:rPr>
          <w:lang w:val="el-GR"/>
        </w:rPr>
      </w:pPr>
      <w:bookmarkStart w:id="116" w:name="_Toc97194278"/>
      <w:r w:rsidRPr="00AF7A8A">
        <w:rPr>
          <w:lang w:val="el-GR"/>
        </w:rPr>
        <w:t xml:space="preserve">Οι οικονομικοί φορείς που συμμετέχουν στη διαδικασία σύναψης της παρούσας απαιτείται να έχουν </w:t>
      </w:r>
      <w:r w:rsidR="00E17EA6" w:rsidRPr="00AF7A8A">
        <w:rPr>
          <w:lang w:val="el-GR"/>
        </w:rPr>
        <w:t xml:space="preserve">μέσο γενικό ετήσιο κύκλο εργασιών για τις τρεις </w:t>
      </w:r>
      <w:r w:rsidR="00966FED" w:rsidRPr="00AF7A8A">
        <w:rPr>
          <w:lang w:val="el-GR"/>
        </w:rPr>
        <w:t xml:space="preserve">(3) </w:t>
      </w:r>
      <w:r w:rsidR="00E17EA6" w:rsidRPr="00AF7A8A">
        <w:rPr>
          <w:lang w:val="el-GR"/>
        </w:rPr>
        <w:t>τελευταίες οικονομικές χρήσεις</w:t>
      </w:r>
      <w:r w:rsidR="00732902" w:rsidRPr="00732902">
        <w:rPr>
          <w:lang w:val="el-GR"/>
        </w:rPr>
        <w:t xml:space="preserve"> (2020-2021-2022)</w:t>
      </w:r>
      <w:r w:rsidR="00E17EA6" w:rsidRPr="00AF7A8A">
        <w:rPr>
          <w:lang w:val="el-GR"/>
        </w:rPr>
        <w:t xml:space="preserve"> ή, τις οικονομικές χρήσεις κατά τις οποίες ο οικονομικός φορέας δραστηριοποιείται, αν είναι λιγότερες από τρεις</w:t>
      </w:r>
      <w:r w:rsidR="00AF7A8A">
        <w:rPr>
          <w:lang w:val="el-GR"/>
        </w:rPr>
        <w:t xml:space="preserve">, κατ’ ελάχιστον ίσο με το </w:t>
      </w:r>
      <w:r w:rsidR="0061384E">
        <w:rPr>
          <w:lang w:val="el-GR"/>
        </w:rPr>
        <w:t xml:space="preserve">διακόσια </w:t>
      </w:r>
      <w:r w:rsidR="00AF7A8A">
        <w:rPr>
          <w:lang w:val="el-GR"/>
        </w:rPr>
        <w:t>τοις εκατό (</w:t>
      </w:r>
      <w:r w:rsidR="0061384E" w:rsidRPr="0061384E">
        <w:rPr>
          <w:lang w:val="el-GR"/>
        </w:rPr>
        <w:t>200%</w:t>
      </w:r>
      <w:r w:rsidR="0069435C" w:rsidRPr="00AF7A8A">
        <w:rPr>
          <w:lang w:val="el-GR"/>
        </w:rPr>
        <w:t>%</w:t>
      </w:r>
      <w:r w:rsidR="00AF7A8A">
        <w:rPr>
          <w:lang w:val="el-GR"/>
        </w:rPr>
        <w:t>)</w:t>
      </w:r>
      <w:r w:rsidRPr="00AF7A8A">
        <w:rPr>
          <w:lang w:val="el-GR"/>
        </w:rPr>
        <w:t xml:space="preserve"> </w:t>
      </w:r>
      <w:r w:rsidR="003E44A9" w:rsidRPr="00AF7A8A">
        <w:rPr>
          <w:lang w:val="el-GR"/>
        </w:rPr>
        <w:t xml:space="preserve">της εκτιμώμενης αξίας </w:t>
      </w:r>
      <w:r w:rsidR="00AF7A8A">
        <w:rPr>
          <w:lang w:val="el-GR"/>
        </w:rPr>
        <w:t>της</w:t>
      </w:r>
      <w:r w:rsidR="00AF7A8A" w:rsidRPr="00AF7A8A">
        <w:rPr>
          <w:lang w:val="el-GR"/>
        </w:rPr>
        <w:t xml:space="preserve"> </w:t>
      </w:r>
      <w:r w:rsidRPr="00AF7A8A">
        <w:rPr>
          <w:lang w:val="el-GR"/>
        </w:rPr>
        <w:t xml:space="preserve">υπό ανάθεση </w:t>
      </w:r>
      <w:r w:rsidR="00AF7A8A">
        <w:rPr>
          <w:lang w:val="el-GR"/>
        </w:rPr>
        <w:t xml:space="preserve">σύμβασης μη περιλαμβανομένου </w:t>
      </w:r>
      <w:r w:rsidR="003E44A9" w:rsidRPr="00EF0725">
        <w:rPr>
          <w:lang w:val="el-GR"/>
        </w:rPr>
        <w:t>Φ</w:t>
      </w:r>
      <w:r w:rsidR="00AF7A8A">
        <w:rPr>
          <w:lang w:val="el-GR"/>
        </w:rPr>
        <w:t>.</w:t>
      </w:r>
      <w:r w:rsidR="003E44A9" w:rsidRPr="00AF7A8A">
        <w:rPr>
          <w:lang w:val="el-GR"/>
        </w:rPr>
        <w:t>Π</w:t>
      </w:r>
      <w:r w:rsidR="00AF7A8A">
        <w:rPr>
          <w:lang w:val="el-GR"/>
        </w:rPr>
        <w:t>.</w:t>
      </w:r>
      <w:r w:rsidR="003E44A9" w:rsidRPr="00AF7A8A">
        <w:rPr>
          <w:lang w:val="el-GR"/>
        </w:rPr>
        <w:t>Α</w:t>
      </w:r>
      <w:r w:rsidR="00AF7A8A">
        <w:rPr>
          <w:lang w:val="el-GR"/>
        </w:rPr>
        <w:t xml:space="preserve">., </w:t>
      </w:r>
      <w:r w:rsidRPr="00EF0725">
        <w:rPr>
          <w:lang w:val="el-GR"/>
        </w:rPr>
        <w:t xml:space="preserve">για </w:t>
      </w:r>
      <w:r w:rsidR="00AF7A8A">
        <w:rPr>
          <w:lang w:val="el-GR"/>
        </w:rPr>
        <w:t>την οποία</w:t>
      </w:r>
      <w:r w:rsidRPr="00AF7A8A">
        <w:rPr>
          <w:lang w:val="el-GR"/>
        </w:rPr>
        <w:t xml:space="preserve"> υποβάλλει προσφορά.</w:t>
      </w:r>
      <w:r w:rsidR="00E83D26" w:rsidRPr="00AF7A8A">
        <w:rPr>
          <w:lang w:val="el-GR"/>
        </w:rPr>
        <w:t xml:space="preserve"> </w:t>
      </w:r>
      <w:bookmarkEnd w:id="116"/>
    </w:p>
    <w:p w14:paraId="7D4F7C41" w14:textId="5B6F810D"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5F6BF2">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7" w:name="_Ref496541329"/>
      <w:bookmarkStart w:id="118" w:name="_Ref496541556"/>
      <w:bookmarkStart w:id="119" w:name="_Toc97194279"/>
      <w:bookmarkStart w:id="120" w:name="_Toc97194427"/>
      <w:bookmarkStart w:id="121" w:name="_Toc147328375"/>
      <w:r w:rsidRPr="00603221">
        <w:rPr>
          <w:lang w:val="el-GR"/>
        </w:rPr>
        <w:t>Τεχνική και επαγγελματική ικανότητα</w:t>
      </w:r>
      <w:bookmarkEnd w:id="117"/>
      <w:bookmarkEnd w:id="118"/>
      <w:bookmarkEnd w:id="119"/>
      <w:bookmarkEnd w:id="120"/>
      <w:bookmarkEnd w:id="121"/>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2" w:name="_Ref61980826"/>
      <w:bookmarkStart w:id="123" w:name="_Toc97194280"/>
      <w:bookmarkStart w:id="124" w:name="_Toc147328376"/>
      <w:bookmarkStart w:id="125" w:name="_Ref40965350"/>
      <w:r>
        <w:rPr>
          <w:lang w:val="el-GR" w:eastAsia="en-US"/>
        </w:rPr>
        <w:t>Τεχνική Ικανότητα</w:t>
      </w:r>
      <w:bookmarkEnd w:id="122"/>
      <w:bookmarkEnd w:id="123"/>
      <w:bookmarkEnd w:id="124"/>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6"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AB577F2" w14:textId="1DD802E6" w:rsidR="00D75A0F" w:rsidRDefault="0069435C" w:rsidP="00D75A0F">
      <w:pPr>
        <w:rPr>
          <w:bCs/>
          <w:lang w:val="el-GR"/>
        </w:rPr>
      </w:pPr>
      <w:r>
        <w:rPr>
          <w:bCs/>
          <w:lang w:val="el-GR"/>
        </w:rPr>
        <w:t xml:space="preserve">Συγκεκριμένα </w:t>
      </w:r>
      <w:r w:rsidRPr="00FC0BE5">
        <w:rPr>
          <w:bCs/>
          <w:lang w:val="el-GR"/>
        </w:rPr>
        <w:t>απαιτείται</w:t>
      </w:r>
      <w:r>
        <w:rPr>
          <w:bCs/>
          <w:lang w:val="el-GR"/>
        </w:rPr>
        <w:t xml:space="preserve"> </w:t>
      </w:r>
      <w:bookmarkEnd w:id="126"/>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w:t>
      </w:r>
      <w:r w:rsidR="00BB7146">
        <w:rPr>
          <w:bCs/>
          <w:lang w:val="el-GR"/>
        </w:rPr>
        <w:t>:</w:t>
      </w:r>
      <w:r w:rsidR="00AF7A8A">
        <w:rPr>
          <w:bCs/>
          <w:lang w:val="el-GR"/>
        </w:rPr>
        <w:t xml:space="preserve"> </w:t>
      </w:r>
    </w:p>
    <w:p w14:paraId="1EC78616" w14:textId="6601C47F" w:rsidR="00D75A0F" w:rsidRDefault="00BB7146">
      <w:pPr>
        <w:numPr>
          <w:ilvl w:val="0"/>
          <w:numId w:val="31"/>
        </w:numPr>
        <w:suppressAutoHyphens w:val="0"/>
        <w:spacing w:after="0"/>
        <w:ind w:left="426"/>
        <w:contextualSpacing/>
        <w:rPr>
          <w:bCs/>
          <w:lang w:val="el-GR"/>
        </w:rPr>
      </w:pPr>
      <w:r>
        <w:rPr>
          <w:bCs/>
          <w:lang w:val="el-GR"/>
        </w:rPr>
        <w:t xml:space="preserve">Να έχουν ολοκληρώσει τουλάχιστον ένα (1) έργο αντίστοιχου </w:t>
      </w:r>
      <w:r w:rsidR="00B7205A" w:rsidRPr="00B7205A">
        <w:rPr>
          <w:bCs/>
          <w:lang w:val="el-GR"/>
        </w:rPr>
        <w:t xml:space="preserve">ή μεγαλύτερου </w:t>
      </w:r>
      <w:r>
        <w:rPr>
          <w:bCs/>
          <w:lang w:val="el-GR"/>
        </w:rPr>
        <w:t>προϋπολογισμού</w:t>
      </w:r>
      <w:r w:rsidR="00C267C9">
        <w:rPr>
          <w:bCs/>
          <w:lang w:val="el-GR"/>
        </w:rPr>
        <w:t xml:space="preserve"> σε Φορέα του ελληνικού δημοσίου</w:t>
      </w:r>
      <w:r>
        <w:rPr>
          <w:bCs/>
          <w:lang w:val="el-GR"/>
        </w:rPr>
        <w:t xml:space="preserve"> </w:t>
      </w:r>
      <w:r w:rsidR="00D75A0F" w:rsidRPr="00D75A0F">
        <w:rPr>
          <w:bCs/>
          <w:lang w:val="el-GR"/>
        </w:rPr>
        <w:t>που</w:t>
      </w:r>
      <w:r w:rsidR="00B7205A" w:rsidRPr="008D3BBE">
        <w:rPr>
          <w:lang w:val="el-GR"/>
        </w:rPr>
        <w:t xml:space="preserve"> </w:t>
      </w:r>
      <w:r w:rsidR="00B7205A" w:rsidRPr="00B7205A">
        <w:rPr>
          <w:bCs/>
          <w:lang w:val="el-GR"/>
        </w:rPr>
        <w:t>το αντικείμενο του</w:t>
      </w:r>
      <w:r w:rsidR="00D75A0F" w:rsidRPr="00D75A0F">
        <w:rPr>
          <w:bCs/>
          <w:lang w:val="el-GR"/>
        </w:rPr>
        <w:t xml:space="preserve"> να αφορ</w:t>
      </w:r>
      <w:r w:rsidR="00EC5F01">
        <w:rPr>
          <w:bCs/>
          <w:lang w:val="el-GR"/>
        </w:rPr>
        <w:t xml:space="preserve">ά </w:t>
      </w:r>
      <w:r w:rsidR="00B7205A" w:rsidRPr="00B7205A">
        <w:rPr>
          <w:bCs/>
          <w:lang w:val="el-GR"/>
        </w:rPr>
        <w:t xml:space="preserve">αποκλειστικά </w:t>
      </w:r>
      <w:r w:rsidR="00D75A0F" w:rsidRPr="00D75A0F">
        <w:rPr>
          <w:bCs/>
          <w:lang w:val="el-GR"/>
        </w:rPr>
        <w:t>το σχεδιασμό</w:t>
      </w:r>
      <w:r w:rsidR="007B453F">
        <w:rPr>
          <w:bCs/>
          <w:lang w:val="el-GR"/>
        </w:rPr>
        <w:t xml:space="preserve">, </w:t>
      </w:r>
      <w:r w:rsidR="00AC3AFC">
        <w:rPr>
          <w:bCs/>
          <w:lang w:val="el-GR"/>
        </w:rPr>
        <w:t>την</w:t>
      </w:r>
      <w:r w:rsidR="00D75A0F" w:rsidRPr="00D75A0F">
        <w:rPr>
          <w:bCs/>
          <w:lang w:val="el-GR"/>
        </w:rPr>
        <w:t xml:space="preserve"> υλοποίηση</w:t>
      </w:r>
      <w:r w:rsidR="00B23EC8">
        <w:rPr>
          <w:bCs/>
          <w:lang w:val="el-GR"/>
        </w:rPr>
        <w:t xml:space="preserve"> και την υποστήριξη της παραγωγικής λειτουργίας</w:t>
      </w:r>
      <w:r w:rsidR="00D75A0F" w:rsidRPr="00D75A0F">
        <w:rPr>
          <w:bCs/>
          <w:lang w:val="el-GR"/>
        </w:rPr>
        <w:t xml:space="preserve"> </w:t>
      </w:r>
      <w:r w:rsidR="00AC3AFC" w:rsidRPr="00AC3AFC">
        <w:rPr>
          <w:bCs/>
          <w:lang w:val="el-GR"/>
        </w:rPr>
        <w:t>ψηφιακής πλατφόρμας αυτοματοποιημένων ερωτοαπαντήσεων για την υποβοήθηση της επικοινωνίας πολιτών</w:t>
      </w:r>
      <w:r w:rsidR="00D75A0F" w:rsidRPr="00D75A0F">
        <w:rPr>
          <w:bCs/>
          <w:lang w:val="el-GR"/>
        </w:rPr>
        <w:t xml:space="preserve"> </w:t>
      </w:r>
    </w:p>
    <w:p w14:paraId="4FDBBD34" w14:textId="4DCAB159" w:rsidR="00BB7146" w:rsidRPr="00D75A0F" w:rsidRDefault="00BB7146">
      <w:pPr>
        <w:numPr>
          <w:ilvl w:val="0"/>
          <w:numId w:val="31"/>
        </w:numPr>
        <w:suppressAutoHyphens w:val="0"/>
        <w:spacing w:after="0"/>
        <w:ind w:left="426"/>
        <w:contextualSpacing/>
        <w:rPr>
          <w:bCs/>
          <w:lang w:val="el-GR"/>
        </w:rPr>
      </w:pPr>
      <w:r>
        <w:rPr>
          <w:bCs/>
          <w:lang w:val="el-GR"/>
        </w:rPr>
        <w:t xml:space="preserve">Να έχουν αναλάβει τουλάχιστον </w:t>
      </w:r>
      <w:r w:rsidR="00B7205A" w:rsidRPr="00B7205A">
        <w:rPr>
          <w:bCs/>
          <w:lang w:val="el-GR"/>
        </w:rPr>
        <w:t>τέσσερα</w:t>
      </w:r>
      <w:r>
        <w:rPr>
          <w:bCs/>
          <w:lang w:val="el-GR"/>
        </w:rPr>
        <w:t xml:space="preserve"> (</w:t>
      </w:r>
      <w:r w:rsidR="00B7205A">
        <w:rPr>
          <w:bCs/>
          <w:lang w:val="el-GR"/>
        </w:rPr>
        <w:t>4</w:t>
      </w:r>
      <w:r>
        <w:rPr>
          <w:bCs/>
          <w:lang w:val="el-GR"/>
        </w:rPr>
        <w:t>) έργα που</w:t>
      </w:r>
      <w:r w:rsidR="004445ED" w:rsidRPr="008D3BBE">
        <w:rPr>
          <w:lang w:val="el-GR"/>
        </w:rPr>
        <w:t xml:space="preserve"> </w:t>
      </w:r>
      <w:r w:rsidR="004445ED" w:rsidRPr="004445ED">
        <w:rPr>
          <w:bCs/>
          <w:lang w:val="el-GR"/>
        </w:rPr>
        <w:t>το αντικείμενο τους</w:t>
      </w:r>
      <w:r>
        <w:rPr>
          <w:bCs/>
          <w:lang w:val="el-GR"/>
        </w:rPr>
        <w:t xml:space="preserve"> να </w:t>
      </w:r>
      <w:r w:rsidR="004445ED">
        <w:rPr>
          <w:bCs/>
          <w:lang w:val="el-GR"/>
        </w:rPr>
        <w:t xml:space="preserve">αφορά </w:t>
      </w:r>
      <w:r w:rsidR="004445ED" w:rsidRPr="004445ED">
        <w:rPr>
          <w:bCs/>
          <w:lang w:val="el-GR"/>
        </w:rPr>
        <w:t>αποκλειστικά</w:t>
      </w:r>
      <w:r w:rsidR="004445ED">
        <w:rPr>
          <w:bCs/>
          <w:lang w:val="el-GR"/>
        </w:rPr>
        <w:t xml:space="preserve"> </w:t>
      </w:r>
      <w:r>
        <w:rPr>
          <w:bCs/>
          <w:lang w:val="el-GR"/>
        </w:rPr>
        <w:t>το σχεδιασμό</w:t>
      </w:r>
      <w:r w:rsidR="007B453F">
        <w:rPr>
          <w:bCs/>
          <w:lang w:val="el-GR"/>
        </w:rPr>
        <w:t>, την υλοποίηση και υποστήριξη της παραγωγικής λειτουργίας</w:t>
      </w:r>
      <w:r w:rsidR="007B453F" w:rsidRPr="00D75A0F">
        <w:rPr>
          <w:bCs/>
          <w:lang w:val="el-GR"/>
        </w:rPr>
        <w:t xml:space="preserve"> </w:t>
      </w:r>
      <w:r w:rsidR="007B453F" w:rsidRPr="00AC3AFC">
        <w:rPr>
          <w:bCs/>
          <w:lang w:val="el-GR"/>
        </w:rPr>
        <w:t>ψηφιακής πλατφόρμας αυτοματοποιημένων ερωτοαπαντήσεων για την υποβοήθηση της επικοινωνίας πολιτών</w:t>
      </w:r>
      <w:r w:rsidR="007B453F">
        <w:rPr>
          <w:bCs/>
          <w:lang w:val="el-GR"/>
        </w:rPr>
        <w:t xml:space="preserve"> με Φορείς του Ελληνικού Δημοσίου.</w:t>
      </w:r>
    </w:p>
    <w:p w14:paraId="3B5E44FF" w14:textId="4646F943" w:rsidR="00166AA6" w:rsidRDefault="00166AA6" w:rsidP="00D75A0F">
      <w:pPr>
        <w:spacing w:after="0"/>
        <w:rPr>
          <w:lang w:val="el-GR"/>
        </w:rPr>
      </w:pPr>
    </w:p>
    <w:p w14:paraId="11A2E1C5" w14:textId="6356724C" w:rsidR="00157F39" w:rsidRDefault="00157F39" w:rsidP="00166AA6">
      <w:pPr>
        <w:rPr>
          <w:lang w:val="el-GR"/>
        </w:rPr>
      </w:pPr>
      <w:r w:rsidRPr="00157F39">
        <w:rPr>
          <w:lang w:val="el-GR"/>
        </w:rPr>
        <w:lastRenderedPageBreak/>
        <w:t>Σε περίπτωση ένωσης οικονομικών φορέων, οι παραπάνω απαιτήσεις καλύπτονται αθροιστικά από τα μέλη της ένωσης</w:t>
      </w:r>
      <w:r w:rsidR="00C32AE0">
        <w:rPr>
          <w:lang w:val="el-GR"/>
        </w:rPr>
        <w:t>.</w:t>
      </w: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27" w:name="_Toc97194281"/>
      <w:bookmarkStart w:id="128" w:name="_Ref122528826"/>
      <w:bookmarkStart w:id="129" w:name="_Toc147328377"/>
      <w:bookmarkEnd w:id="125"/>
      <w:r w:rsidRPr="00CC2818">
        <w:rPr>
          <w:lang w:val="el-GR" w:eastAsia="en-US"/>
        </w:rPr>
        <w:t>Επαγγελματική Ικανότητα – Ομάδα Έργου</w:t>
      </w:r>
      <w:bookmarkEnd w:id="127"/>
      <w:bookmarkEnd w:id="128"/>
      <w:bookmarkEnd w:id="129"/>
    </w:p>
    <w:p w14:paraId="3DD94C43" w14:textId="77777777" w:rsidR="00451F31" w:rsidRPr="00BE6670" w:rsidRDefault="00451F31" w:rsidP="00451F31">
      <w:pPr>
        <w:spacing w:line="252" w:lineRule="auto"/>
        <w:rPr>
          <w:lang w:val="el-GR"/>
        </w:rPr>
      </w:pPr>
      <w:bookmarkStart w:id="130"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52E9C422" w14:textId="77777777" w:rsidR="008C6F6A" w:rsidRPr="008C6F6A" w:rsidRDefault="008C6F6A">
      <w:pPr>
        <w:numPr>
          <w:ilvl w:val="0"/>
          <w:numId w:val="31"/>
        </w:numPr>
        <w:suppressAutoHyphens w:val="0"/>
        <w:spacing w:after="0"/>
        <w:ind w:left="426"/>
        <w:contextualSpacing/>
        <w:rPr>
          <w:bCs/>
          <w:lang w:val="el-GR"/>
        </w:rPr>
      </w:pPr>
      <w:r w:rsidRPr="008C6F6A">
        <w:rPr>
          <w:bCs/>
          <w:lang w:val="el-GR"/>
        </w:rPr>
        <w:t>Έναν (1) Υπεύθυνο Έργου (ΥΕ), ο οποίος πρέπει να διαθέτει τα ακόλουθα προσόντα:</w:t>
      </w:r>
    </w:p>
    <w:p w14:paraId="6D1627B0" w14:textId="16419AC0" w:rsidR="008C6F6A" w:rsidRDefault="008C6F6A">
      <w:pPr>
        <w:numPr>
          <w:ilvl w:val="1"/>
          <w:numId w:val="31"/>
        </w:numPr>
        <w:suppressAutoHyphens w:val="0"/>
        <w:spacing w:after="0"/>
        <w:contextualSpacing/>
        <w:rPr>
          <w:bCs/>
          <w:lang w:val="el-GR"/>
        </w:rPr>
      </w:pPr>
      <w:r w:rsidRPr="008C6F6A">
        <w:rPr>
          <w:bCs/>
          <w:lang w:val="el-GR"/>
        </w:rPr>
        <w:t>Να κατέχει Πανεπιστημιακό τίτλο σπουδών</w:t>
      </w:r>
      <w:r w:rsidR="007B453F">
        <w:rPr>
          <w:bCs/>
          <w:lang w:val="el-GR"/>
        </w:rPr>
        <w:t xml:space="preserve"> (ΠΕ Πληροφορικής)</w:t>
      </w:r>
    </w:p>
    <w:p w14:paraId="44B75B1E" w14:textId="2713C2E5" w:rsidR="007B453F" w:rsidRDefault="007B453F">
      <w:pPr>
        <w:numPr>
          <w:ilvl w:val="1"/>
          <w:numId w:val="31"/>
        </w:numPr>
        <w:suppressAutoHyphens w:val="0"/>
        <w:spacing w:after="0"/>
        <w:contextualSpacing/>
        <w:rPr>
          <w:bCs/>
          <w:lang w:val="el-GR"/>
        </w:rPr>
      </w:pPr>
      <w:r>
        <w:rPr>
          <w:bCs/>
          <w:lang w:val="el-GR"/>
        </w:rPr>
        <w:t>Να διαθέτει τουλάχιστον δεκαετή (10</w:t>
      </w:r>
      <w:r>
        <w:rPr>
          <w:bCs/>
          <w:vertAlign w:val="superscript"/>
          <w:lang w:val="el-GR"/>
        </w:rPr>
        <w:t xml:space="preserve"> </w:t>
      </w:r>
      <w:r>
        <w:rPr>
          <w:bCs/>
          <w:lang w:val="el-GR"/>
        </w:rPr>
        <w:t>έτη) γενική επαγγελματική εμπειρία</w:t>
      </w:r>
    </w:p>
    <w:p w14:paraId="05FD74E4" w14:textId="57610946" w:rsidR="008C6F6A" w:rsidRDefault="008C6F6A">
      <w:pPr>
        <w:numPr>
          <w:ilvl w:val="1"/>
          <w:numId w:val="31"/>
        </w:numPr>
        <w:suppressAutoHyphens w:val="0"/>
        <w:spacing w:after="0"/>
        <w:contextualSpacing/>
        <w:rPr>
          <w:bCs/>
          <w:lang w:val="el-GR"/>
        </w:rPr>
      </w:pPr>
      <w:r w:rsidRPr="008C6F6A">
        <w:rPr>
          <w:bCs/>
          <w:lang w:val="el-GR"/>
        </w:rPr>
        <w:t xml:space="preserve">Να διαθέτει τουλάχιστον </w:t>
      </w:r>
      <w:r w:rsidR="00AC3AFC">
        <w:rPr>
          <w:bCs/>
          <w:lang w:val="el-GR"/>
        </w:rPr>
        <w:t>5</w:t>
      </w:r>
      <w:r w:rsidRPr="008C6F6A">
        <w:rPr>
          <w:bCs/>
          <w:lang w:val="el-GR"/>
        </w:rPr>
        <w:t xml:space="preserve">ετή επαγγελματική εμπειρία στον σχεδιασμό και ανάπτυξη πληροφοριακών συστημάτων </w:t>
      </w:r>
    </w:p>
    <w:p w14:paraId="40ADA82F" w14:textId="2A39738B" w:rsidR="007B453F" w:rsidRPr="008C6F6A" w:rsidRDefault="007B453F">
      <w:pPr>
        <w:numPr>
          <w:ilvl w:val="1"/>
          <w:numId w:val="31"/>
        </w:numPr>
        <w:suppressAutoHyphens w:val="0"/>
        <w:spacing w:after="0"/>
        <w:contextualSpacing/>
        <w:rPr>
          <w:bCs/>
          <w:lang w:val="el-GR"/>
        </w:rPr>
      </w:pPr>
      <w:r>
        <w:rPr>
          <w:bCs/>
          <w:lang w:val="el-GR"/>
        </w:rPr>
        <w:t xml:space="preserve">Συμμετοχή σε τουλάχιστον </w:t>
      </w:r>
      <w:r w:rsidR="004445ED" w:rsidRPr="004445ED">
        <w:rPr>
          <w:bCs/>
          <w:lang w:val="el-GR"/>
        </w:rPr>
        <w:t>τέσσερα</w:t>
      </w:r>
      <w:r>
        <w:rPr>
          <w:bCs/>
          <w:lang w:val="el-GR"/>
        </w:rPr>
        <w:t xml:space="preserve"> (</w:t>
      </w:r>
      <w:r w:rsidR="004445ED">
        <w:rPr>
          <w:bCs/>
          <w:lang w:val="el-GR"/>
        </w:rPr>
        <w:t>4</w:t>
      </w:r>
      <w:r>
        <w:rPr>
          <w:bCs/>
          <w:lang w:val="el-GR"/>
        </w:rPr>
        <w:t xml:space="preserve">) έργα </w:t>
      </w:r>
      <w:r w:rsidRPr="007B453F">
        <w:rPr>
          <w:bCs/>
          <w:lang w:val="el-GR"/>
        </w:rPr>
        <w:t>που να αφορούν το σχεδιασμό, την υλοποίηση και υποστήριξη της παραγωγικής λειτουργίας ψηφιακής πλατφόρμας αυτοματοποιημένων ερωτοαπαντήσεων για την υποβοήθηση της επικοινωνίας πολιτών</w:t>
      </w:r>
      <w:r>
        <w:rPr>
          <w:bCs/>
          <w:lang w:val="el-GR"/>
        </w:rPr>
        <w:t>.</w:t>
      </w:r>
    </w:p>
    <w:p w14:paraId="2D157D50" w14:textId="77777777" w:rsidR="007B453F" w:rsidRDefault="007B453F" w:rsidP="008C6F6A">
      <w:pPr>
        <w:spacing w:line="252" w:lineRule="auto"/>
        <w:rPr>
          <w:lang w:val="el-GR"/>
        </w:rPr>
      </w:pPr>
    </w:p>
    <w:p w14:paraId="22F1F61D" w14:textId="68F7C4F9" w:rsidR="007B453F" w:rsidRPr="008C6F6A" w:rsidRDefault="007B453F" w:rsidP="007B453F">
      <w:pPr>
        <w:numPr>
          <w:ilvl w:val="0"/>
          <w:numId w:val="37"/>
        </w:numPr>
        <w:suppressAutoHyphens w:val="0"/>
        <w:spacing w:after="0"/>
        <w:contextualSpacing/>
        <w:rPr>
          <w:bCs/>
          <w:lang w:val="el-GR"/>
        </w:rPr>
      </w:pPr>
      <w:r w:rsidRPr="008C6F6A">
        <w:rPr>
          <w:bCs/>
          <w:lang w:val="el-GR"/>
        </w:rPr>
        <w:t xml:space="preserve">Έναν (1) </w:t>
      </w:r>
      <w:r>
        <w:rPr>
          <w:bCs/>
          <w:lang w:val="el-GR"/>
        </w:rPr>
        <w:t xml:space="preserve">Αναπληρωτή </w:t>
      </w:r>
      <w:r w:rsidRPr="008C6F6A">
        <w:rPr>
          <w:bCs/>
          <w:lang w:val="el-GR"/>
        </w:rPr>
        <w:t>Υπεύθυνο Έργου (ΥΕ), ο οποίος πρέπει να διαθέτει τα ακόλουθα προσόντα:</w:t>
      </w:r>
    </w:p>
    <w:p w14:paraId="377B691D" w14:textId="77777777" w:rsidR="007B453F" w:rsidRDefault="007B453F" w:rsidP="007B453F">
      <w:pPr>
        <w:numPr>
          <w:ilvl w:val="1"/>
          <w:numId w:val="37"/>
        </w:numPr>
        <w:suppressAutoHyphens w:val="0"/>
        <w:spacing w:after="0"/>
        <w:contextualSpacing/>
        <w:rPr>
          <w:bCs/>
          <w:lang w:val="el-GR"/>
        </w:rPr>
      </w:pPr>
      <w:r w:rsidRPr="008C6F6A">
        <w:rPr>
          <w:bCs/>
          <w:lang w:val="el-GR"/>
        </w:rPr>
        <w:t>Να κατέχει Πανεπιστημιακό τίτλο σπουδών</w:t>
      </w:r>
      <w:r>
        <w:rPr>
          <w:bCs/>
          <w:lang w:val="el-GR"/>
        </w:rPr>
        <w:t xml:space="preserve"> (ΠΕ Πληροφορικής)</w:t>
      </w:r>
    </w:p>
    <w:p w14:paraId="7EEF098A" w14:textId="453DC366" w:rsidR="007B453F" w:rsidRDefault="007B453F" w:rsidP="007B453F">
      <w:pPr>
        <w:numPr>
          <w:ilvl w:val="1"/>
          <w:numId w:val="37"/>
        </w:numPr>
        <w:suppressAutoHyphens w:val="0"/>
        <w:spacing w:after="0"/>
        <w:contextualSpacing/>
        <w:rPr>
          <w:bCs/>
          <w:lang w:val="el-GR"/>
        </w:rPr>
      </w:pPr>
      <w:r>
        <w:rPr>
          <w:bCs/>
          <w:lang w:val="el-GR"/>
        </w:rPr>
        <w:t>Να διαθέτει τουλάχιστον δεκαετή (10</w:t>
      </w:r>
      <w:r>
        <w:rPr>
          <w:bCs/>
          <w:vertAlign w:val="superscript"/>
          <w:lang w:val="el-GR"/>
        </w:rPr>
        <w:t xml:space="preserve"> </w:t>
      </w:r>
      <w:r>
        <w:rPr>
          <w:bCs/>
          <w:lang w:val="el-GR"/>
        </w:rPr>
        <w:t>έτη) γενική επαγγελματική εμπειρία</w:t>
      </w:r>
    </w:p>
    <w:p w14:paraId="334DE33A" w14:textId="7F77B4F3" w:rsidR="007B453F" w:rsidRDefault="007B453F" w:rsidP="007B453F">
      <w:pPr>
        <w:numPr>
          <w:ilvl w:val="1"/>
          <w:numId w:val="37"/>
        </w:numPr>
        <w:suppressAutoHyphens w:val="0"/>
        <w:spacing w:after="0"/>
        <w:contextualSpacing/>
        <w:rPr>
          <w:bCs/>
          <w:lang w:val="el-GR"/>
        </w:rPr>
      </w:pPr>
      <w:r w:rsidRPr="008C6F6A">
        <w:rPr>
          <w:bCs/>
          <w:lang w:val="el-GR"/>
        </w:rPr>
        <w:t xml:space="preserve">Να διαθέτει τουλάχιστον </w:t>
      </w:r>
      <w:r>
        <w:rPr>
          <w:bCs/>
          <w:lang w:val="el-GR"/>
        </w:rPr>
        <w:t>5</w:t>
      </w:r>
      <w:r w:rsidRPr="008C6F6A">
        <w:rPr>
          <w:bCs/>
          <w:lang w:val="el-GR"/>
        </w:rPr>
        <w:t xml:space="preserve">ετή επαγγελματική εμπειρία στο σχεδιασμό και ανάπτυξη πληροφοριακών συστημάτων </w:t>
      </w:r>
    </w:p>
    <w:p w14:paraId="4E12F7B8" w14:textId="537FBDAC" w:rsidR="007B453F" w:rsidRPr="008C6F6A" w:rsidRDefault="007B453F" w:rsidP="007B453F">
      <w:pPr>
        <w:numPr>
          <w:ilvl w:val="1"/>
          <w:numId w:val="37"/>
        </w:numPr>
        <w:suppressAutoHyphens w:val="0"/>
        <w:spacing w:after="0"/>
        <w:contextualSpacing/>
        <w:rPr>
          <w:bCs/>
          <w:lang w:val="el-GR"/>
        </w:rPr>
      </w:pPr>
      <w:r>
        <w:rPr>
          <w:bCs/>
          <w:lang w:val="el-GR"/>
        </w:rPr>
        <w:t xml:space="preserve">Συμμετοχή σε τουλάχιστον </w:t>
      </w:r>
      <w:r w:rsidR="00C373BE" w:rsidRPr="00C373BE">
        <w:rPr>
          <w:bCs/>
          <w:lang w:val="el-GR"/>
        </w:rPr>
        <w:t>τέσσερα</w:t>
      </w:r>
      <w:r>
        <w:rPr>
          <w:bCs/>
          <w:lang w:val="el-GR"/>
        </w:rPr>
        <w:t xml:space="preserve"> (</w:t>
      </w:r>
      <w:r w:rsidR="00C373BE">
        <w:rPr>
          <w:bCs/>
          <w:lang w:val="el-GR"/>
        </w:rPr>
        <w:t>4</w:t>
      </w:r>
      <w:r>
        <w:rPr>
          <w:bCs/>
          <w:lang w:val="el-GR"/>
        </w:rPr>
        <w:t xml:space="preserve">) έργα </w:t>
      </w:r>
      <w:r w:rsidRPr="007B453F">
        <w:rPr>
          <w:bCs/>
          <w:lang w:val="el-GR"/>
        </w:rPr>
        <w:t>που να αφορούν το σχεδιασμό, την υλοποίηση και υποστήριξη της παραγωγικής λειτουργίας ψηφιακής πλατφόρμας αυτοματοποιημένων ερωτοαπαντήσεων για την υποβοήθηση της επικοινωνίας πολιτών</w:t>
      </w:r>
      <w:r>
        <w:rPr>
          <w:bCs/>
          <w:lang w:val="el-GR"/>
        </w:rPr>
        <w:t>.</w:t>
      </w:r>
    </w:p>
    <w:p w14:paraId="0903887E" w14:textId="77777777" w:rsidR="007B453F" w:rsidRPr="007B453F" w:rsidRDefault="007B453F" w:rsidP="00DD7305">
      <w:pPr>
        <w:pStyle w:val="aff"/>
        <w:spacing w:line="252" w:lineRule="auto"/>
        <w:rPr>
          <w:lang w:val="el-GR"/>
        </w:rPr>
      </w:pPr>
    </w:p>
    <w:p w14:paraId="1DB90AF7" w14:textId="249154C4" w:rsidR="008C6F6A" w:rsidRPr="008C6F6A" w:rsidRDefault="008C6F6A" w:rsidP="008C6F6A">
      <w:pPr>
        <w:spacing w:line="252" w:lineRule="auto"/>
        <w:rPr>
          <w:lang w:val="el-GR"/>
        </w:rPr>
      </w:pPr>
      <w:r w:rsidRPr="008C6F6A">
        <w:rPr>
          <w:lang w:val="el-GR"/>
        </w:rPr>
        <w:t xml:space="preserve">Η Ομάδα Έργου του Αναδόχου πρέπει να περιλαμβάνει τουλάχιστον </w:t>
      </w:r>
      <w:r w:rsidR="009C7D79">
        <w:rPr>
          <w:lang w:val="el-GR"/>
        </w:rPr>
        <w:t>τρία</w:t>
      </w:r>
      <w:r w:rsidR="009C7D79" w:rsidRPr="008C6F6A">
        <w:rPr>
          <w:lang w:val="el-GR"/>
        </w:rPr>
        <w:t xml:space="preserve"> </w:t>
      </w:r>
      <w:r>
        <w:rPr>
          <w:lang w:val="el-GR"/>
        </w:rPr>
        <w:t>(</w:t>
      </w:r>
      <w:r w:rsidR="009C7D79">
        <w:rPr>
          <w:lang w:val="el-GR"/>
        </w:rPr>
        <w:t>3</w:t>
      </w:r>
      <w:r>
        <w:rPr>
          <w:lang w:val="el-GR"/>
        </w:rPr>
        <w:t xml:space="preserve">) </w:t>
      </w:r>
      <w:r w:rsidRPr="008C6F6A">
        <w:rPr>
          <w:lang w:val="el-GR"/>
        </w:rPr>
        <w:t>μέλη, τα οποία πρέπει να διαθέτουν τα ακόλουθα προσόντα:</w:t>
      </w:r>
    </w:p>
    <w:p w14:paraId="323B24B5" w14:textId="430F133D" w:rsidR="009C7D79" w:rsidRDefault="009C7D79">
      <w:pPr>
        <w:numPr>
          <w:ilvl w:val="0"/>
          <w:numId w:val="31"/>
        </w:numPr>
        <w:suppressAutoHyphens w:val="0"/>
        <w:spacing w:after="0"/>
        <w:ind w:left="426"/>
        <w:contextualSpacing/>
        <w:rPr>
          <w:bCs/>
          <w:lang w:val="el-GR"/>
        </w:rPr>
      </w:pPr>
      <w:r w:rsidRPr="009C7D79">
        <w:rPr>
          <w:bCs/>
          <w:lang w:val="el-GR"/>
        </w:rPr>
        <w:t>Πανεπιστημιακό τίτλο σπουδών (ΠΕ Πληροφορικής)</w:t>
      </w:r>
    </w:p>
    <w:p w14:paraId="3461E24E" w14:textId="73AE63FA" w:rsidR="009C7D79" w:rsidRDefault="009C7D79">
      <w:pPr>
        <w:numPr>
          <w:ilvl w:val="0"/>
          <w:numId w:val="31"/>
        </w:numPr>
        <w:suppressAutoHyphens w:val="0"/>
        <w:spacing w:after="0"/>
        <w:ind w:left="426"/>
        <w:contextualSpacing/>
        <w:rPr>
          <w:bCs/>
          <w:lang w:val="el-GR"/>
        </w:rPr>
      </w:pPr>
      <w:r>
        <w:rPr>
          <w:bCs/>
          <w:lang w:val="el-GR"/>
        </w:rPr>
        <w:t>Τουλάχιστον τριετή (3 έτη) επαγγελματική εμπειρία στο σχεδιασμό και ανάπτυξη πληροφοριακών συστημάτων.</w:t>
      </w:r>
    </w:p>
    <w:p w14:paraId="2842C24A" w14:textId="681761E7" w:rsidR="008C6F6A" w:rsidRPr="008C6F6A" w:rsidRDefault="009C7D79">
      <w:pPr>
        <w:numPr>
          <w:ilvl w:val="0"/>
          <w:numId w:val="31"/>
        </w:numPr>
        <w:suppressAutoHyphens w:val="0"/>
        <w:spacing w:after="0"/>
        <w:ind w:left="426"/>
        <w:contextualSpacing/>
        <w:rPr>
          <w:bCs/>
          <w:lang w:val="el-GR"/>
        </w:rPr>
      </w:pPr>
      <w:r w:rsidRPr="008C6F6A">
        <w:rPr>
          <w:bCs/>
          <w:lang w:val="el-GR"/>
        </w:rPr>
        <w:t>Ε</w:t>
      </w:r>
      <w:r w:rsidR="008C6F6A" w:rsidRPr="008C6F6A">
        <w:rPr>
          <w:bCs/>
          <w:lang w:val="el-GR"/>
        </w:rPr>
        <w:t xml:space="preserve">παγγελματική εμπειρία </w:t>
      </w:r>
      <w:r w:rsidR="00AC3AFC">
        <w:rPr>
          <w:bCs/>
          <w:lang w:val="el-GR"/>
        </w:rPr>
        <w:t xml:space="preserve">στο </w:t>
      </w:r>
      <w:r w:rsidR="00AC3AFC" w:rsidRPr="00D75A0F">
        <w:rPr>
          <w:bCs/>
          <w:lang w:val="el-GR"/>
        </w:rPr>
        <w:t xml:space="preserve">σχεδιασμό </w:t>
      </w:r>
      <w:r w:rsidR="00AC3AFC">
        <w:rPr>
          <w:bCs/>
          <w:lang w:val="el-GR"/>
        </w:rPr>
        <w:t>την</w:t>
      </w:r>
      <w:r w:rsidR="00AC3AFC" w:rsidRPr="00D75A0F">
        <w:rPr>
          <w:bCs/>
          <w:lang w:val="el-GR"/>
        </w:rPr>
        <w:t xml:space="preserve"> υλοποίηση</w:t>
      </w:r>
      <w:r w:rsidR="00AC3AFC">
        <w:rPr>
          <w:bCs/>
          <w:lang w:val="el-GR"/>
        </w:rPr>
        <w:t xml:space="preserve"> και την υποστήριξη </w:t>
      </w:r>
      <w:r>
        <w:rPr>
          <w:bCs/>
          <w:lang w:val="el-GR"/>
        </w:rPr>
        <w:t>της</w:t>
      </w:r>
      <w:r w:rsidR="00AC3AFC">
        <w:rPr>
          <w:bCs/>
          <w:lang w:val="el-GR"/>
        </w:rPr>
        <w:t xml:space="preserve"> παραγωγικής λειτουργίας</w:t>
      </w:r>
      <w:r w:rsidR="00AC3AFC" w:rsidRPr="00D75A0F">
        <w:rPr>
          <w:bCs/>
          <w:lang w:val="el-GR"/>
        </w:rPr>
        <w:t xml:space="preserve"> </w:t>
      </w:r>
      <w:r w:rsidR="00AC3AFC" w:rsidRPr="00AC3AFC">
        <w:rPr>
          <w:bCs/>
          <w:lang w:val="el-GR"/>
        </w:rPr>
        <w:t xml:space="preserve">ψηφιακής πλατφόρμας αυτοματοποιημένων ερωτοαπαντήσεων για την </w:t>
      </w:r>
      <w:r>
        <w:rPr>
          <w:bCs/>
          <w:lang w:val="el-GR"/>
        </w:rPr>
        <w:t xml:space="preserve">υποβοήθηση της </w:t>
      </w:r>
      <w:r w:rsidR="00AC3AFC" w:rsidRPr="00AC3AFC">
        <w:rPr>
          <w:bCs/>
          <w:lang w:val="el-GR"/>
        </w:rPr>
        <w:t xml:space="preserve"> επικοινωνίας πολιτών</w:t>
      </w:r>
      <w:r>
        <w:rPr>
          <w:bCs/>
          <w:lang w:val="el-GR"/>
        </w:rPr>
        <w:t>.</w:t>
      </w:r>
    </w:p>
    <w:p w14:paraId="47336D03" w14:textId="77777777" w:rsidR="009A3E22" w:rsidRPr="009A3E22" w:rsidRDefault="009A3E22" w:rsidP="009A3E22">
      <w:pPr>
        <w:widowControl w:val="0"/>
        <w:spacing w:before="120" w:after="0"/>
        <w:rPr>
          <w:lang w:val="el-GR"/>
        </w:rPr>
      </w:pPr>
    </w:p>
    <w:bookmarkEnd w:id="130"/>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31" w:name="_Ref496541343"/>
      <w:bookmarkStart w:id="132" w:name="_Ref496541651"/>
      <w:bookmarkStart w:id="133" w:name="_Toc97194282"/>
      <w:bookmarkStart w:id="134" w:name="_Toc97194428"/>
      <w:bookmarkStart w:id="135" w:name="_Toc147328378"/>
      <w:r w:rsidRPr="001F4428">
        <w:rPr>
          <w:lang w:val="el-GR"/>
        </w:rPr>
        <w:t xml:space="preserve">Πρότυπα διασφάλισης ποιότητας </w:t>
      </w:r>
      <w:r w:rsidRPr="00086782">
        <w:rPr>
          <w:lang w:val="el-GR"/>
        </w:rPr>
        <w:t>και πρότυπα περιβαλλοντικής διαχείρισης</w:t>
      </w:r>
      <w:bookmarkEnd w:id="131"/>
      <w:bookmarkEnd w:id="132"/>
      <w:bookmarkEnd w:id="133"/>
      <w:bookmarkEnd w:id="134"/>
      <w:bookmarkEnd w:id="135"/>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2DDB224E" w:rsidR="009A3E22" w:rsidRPr="00C00D32" w:rsidRDefault="009A3E22" w:rsidP="009A3E22">
      <w:pPr>
        <w:rPr>
          <w:rFonts w:eastAsia="Calibri"/>
          <w:bCs/>
          <w:color w:val="000000"/>
          <w:lang w:val="el-GR"/>
        </w:rPr>
      </w:pPr>
      <w:r w:rsidRPr="00C00D32">
        <w:rPr>
          <w:rFonts w:eastAsia="Calibri"/>
          <w:b/>
          <w:bCs/>
          <w:color w:val="000000"/>
          <w:lang w:val="el-GR"/>
        </w:rPr>
        <w:lastRenderedPageBreak/>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r w:rsidR="00663A09" w:rsidRPr="00F14ACB">
        <w:rPr>
          <w:rFonts w:eastAsia="Calibri"/>
          <w:bCs/>
          <w:color w:val="000000"/>
          <w:lang w:val="el-GR"/>
        </w:rPr>
        <w:t xml:space="preserve"> </w:t>
      </w:r>
      <w:r w:rsidR="00663A09">
        <w:rPr>
          <w:rFonts w:eastAsia="Calibri"/>
          <w:bCs/>
          <w:color w:val="000000"/>
          <w:lang w:val="el-GR"/>
        </w:rPr>
        <w:t>στο πεδίο εφαρμογής: Σχεδίαση, Ανάπτυξη &amp; Υποστήριξη Λογισμικού</w:t>
      </w:r>
      <w:r w:rsidRPr="00C00D32">
        <w:rPr>
          <w:rFonts w:eastAsia="Calibri"/>
          <w:bCs/>
          <w:color w:val="000000"/>
          <w:lang w:val="el-GR"/>
        </w:rPr>
        <w:t>,</w:t>
      </w:r>
    </w:p>
    <w:p w14:paraId="7FAF08BE" w14:textId="4843B88E" w:rsidR="009A3E2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r w:rsidR="00663A09" w:rsidRPr="00F14ACB">
        <w:rPr>
          <w:lang w:val="el-GR"/>
        </w:rPr>
        <w:t xml:space="preserve"> </w:t>
      </w:r>
      <w:r w:rsidR="00663A09" w:rsidRPr="00663A09">
        <w:rPr>
          <w:rFonts w:eastAsia="Calibri"/>
          <w:bCs/>
          <w:color w:val="000000"/>
          <w:lang w:val="el-GR"/>
        </w:rPr>
        <w:t>στο πεδίο εφαρμογής: Σχεδίαση, Ανάπτυξη &amp; Υποστήριξη Λογισμικού</w:t>
      </w:r>
      <w:r w:rsidRPr="00C00D32">
        <w:rPr>
          <w:rFonts w:eastAsia="Calibri"/>
          <w:bCs/>
          <w:color w:val="000000"/>
          <w:lang w:val="el-GR"/>
        </w:rPr>
        <w:t>,</w:t>
      </w:r>
    </w:p>
    <w:p w14:paraId="50232E1D" w14:textId="12B3DCEC" w:rsidR="008B41C9" w:rsidRPr="001F4428" w:rsidRDefault="008B41C9" w:rsidP="003329FF">
      <w:pPr>
        <w:rPr>
          <w:lang w:val="el-GR"/>
        </w:rPr>
      </w:pPr>
    </w:p>
    <w:p w14:paraId="70ACF795" w14:textId="24767DB8" w:rsidR="00C70B7E"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w:t>
      </w:r>
    </w:p>
    <w:p w14:paraId="27C55A58" w14:textId="74A93F17" w:rsidR="009C7D79" w:rsidRPr="008A366B" w:rsidRDefault="009C7D79" w:rsidP="009C7D79">
      <w:pPr>
        <w:rPr>
          <w:lang w:val="el-GR"/>
        </w:rPr>
      </w:pPr>
      <w:r>
        <w:rPr>
          <w:lang w:val="el-GR"/>
        </w:rPr>
        <w:t>Ο</w:t>
      </w:r>
      <w:r w:rsidRPr="009C7D79">
        <w:rPr>
          <w:lang w:val="el-GR"/>
        </w:rPr>
        <w:t xml:space="preserve">ι ανωτέρω απαιτήσεις πρέπει να καλύπτονται </w:t>
      </w:r>
      <w:r>
        <w:rPr>
          <w:lang w:val="el-GR"/>
        </w:rPr>
        <w:t>μεμονωμένα από κάθε μέλος αυτής</w:t>
      </w:r>
      <w:r w:rsidRPr="009C7D79">
        <w:rPr>
          <w:lang w:val="el-GR"/>
        </w:rPr>
        <w:t>.</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6" w:name="_Ref496541185"/>
      <w:bookmarkStart w:id="137" w:name="_Ref496541244"/>
      <w:bookmarkStart w:id="138" w:name="_Ref496541410"/>
      <w:bookmarkStart w:id="139" w:name="_Ref496541700"/>
      <w:bookmarkStart w:id="140" w:name="_Ref74505980"/>
      <w:bookmarkStart w:id="141" w:name="_Toc97194283"/>
      <w:bookmarkStart w:id="142" w:name="_Toc97194429"/>
      <w:bookmarkStart w:id="143" w:name="_Toc147328379"/>
      <w:r w:rsidRPr="00DD72A9">
        <w:rPr>
          <w:lang w:val="el-GR"/>
        </w:rPr>
        <w:t>Στήριξη στην ικανότητα τρίτων</w:t>
      </w:r>
      <w:bookmarkEnd w:id="136"/>
      <w:bookmarkEnd w:id="137"/>
      <w:bookmarkEnd w:id="138"/>
      <w:bookmarkEnd w:id="139"/>
      <w:r w:rsidRPr="00DD72A9">
        <w:rPr>
          <w:lang w:val="el-GR"/>
        </w:rPr>
        <w:t xml:space="preserve"> </w:t>
      </w:r>
      <w:r w:rsidR="0049631E" w:rsidRPr="00821852">
        <w:rPr>
          <w:lang w:val="el-GR"/>
        </w:rPr>
        <w:t>– Υπεργολαβία</w:t>
      </w:r>
      <w:bookmarkEnd w:id="140"/>
      <w:bookmarkEnd w:id="141"/>
      <w:bookmarkEnd w:id="142"/>
      <w:bookmarkEnd w:id="143"/>
    </w:p>
    <w:p w14:paraId="65B8F417" w14:textId="77777777" w:rsidR="0049631E" w:rsidRPr="00A334BA" w:rsidRDefault="0049631E" w:rsidP="00821852">
      <w:pPr>
        <w:pStyle w:val="4"/>
        <w:rPr>
          <w:lang w:val="el-GR"/>
        </w:rPr>
      </w:pPr>
      <w:bookmarkStart w:id="144" w:name="_Toc97194284"/>
      <w:bookmarkStart w:id="145" w:name="_Toc147328380"/>
      <w:r w:rsidRPr="00A334BA">
        <w:rPr>
          <w:lang w:val="el-GR"/>
        </w:rPr>
        <w:t>Στήριξη στην ικανότητα τρίτων</w:t>
      </w:r>
      <w:bookmarkEnd w:id="144"/>
      <w:bookmarkEnd w:id="145"/>
    </w:p>
    <w:p w14:paraId="0378F059" w14:textId="1722474A"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CC717E">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CC717E">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6"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6"/>
    <w:p w14:paraId="67DFCF77" w14:textId="7000AEB3"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CC717E">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7" w:name="_Toc97194285"/>
      <w:bookmarkStart w:id="148" w:name="_Toc147328381"/>
      <w:r w:rsidRPr="003C1E1A">
        <w:rPr>
          <w:lang w:val="el-GR"/>
        </w:rPr>
        <w:lastRenderedPageBreak/>
        <w:t>Υπεργολαβία</w:t>
      </w:r>
      <w:bookmarkEnd w:id="147"/>
      <w:bookmarkEnd w:id="148"/>
      <w:r w:rsidRPr="003C1E1A">
        <w:rPr>
          <w:lang w:val="el-GR"/>
        </w:rPr>
        <w:t xml:space="preserve"> </w:t>
      </w:r>
    </w:p>
    <w:p w14:paraId="633050B2" w14:textId="14C48757"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CC717E">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CC717E">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9" w:name="_Toc97194286"/>
      <w:bookmarkStart w:id="150" w:name="_Toc97194430"/>
      <w:bookmarkStart w:id="151" w:name="_Toc147328382"/>
      <w:r w:rsidRPr="00603221">
        <w:rPr>
          <w:lang w:val="el-GR"/>
        </w:rPr>
        <w:t>Κανόνες απόδειξης ποιοτικής επιλογής</w:t>
      </w:r>
      <w:bookmarkEnd w:id="149"/>
      <w:bookmarkEnd w:id="150"/>
      <w:bookmarkEnd w:id="151"/>
    </w:p>
    <w:p w14:paraId="1DF38431" w14:textId="1D818671"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CC717E">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CC717E">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CC717E">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CC717E">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45E9E956"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CC717E">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CC717E">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CC717E">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CC717E">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CC717E">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CC717E">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0F946543"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CC717E">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CC717E">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CC717E">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52" w:name="_Ref74505997"/>
      <w:bookmarkStart w:id="153" w:name="_Toc97194287"/>
      <w:bookmarkStart w:id="154" w:name="_Toc147328383"/>
      <w:r w:rsidRPr="00723994">
        <w:rPr>
          <w:lang w:val="el-GR"/>
        </w:rPr>
        <w:t>Προκαταρκτική απόδειξη κατά την υποβολή προσφορών</w:t>
      </w:r>
      <w:bookmarkEnd w:id="152"/>
      <w:bookmarkEnd w:id="153"/>
      <w:bookmarkEnd w:id="154"/>
      <w:r w:rsidRPr="00723994">
        <w:rPr>
          <w:lang w:val="el-GR"/>
        </w:rPr>
        <w:t xml:space="preserve"> </w:t>
      </w:r>
    </w:p>
    <w:p w14:paraId="31F00A1A" w14:textId="7FF0611A"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CC717E">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CC717E">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CC717E">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CC717E">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CC717E">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CC717E"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CC717E"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 xml:space="preserve">καταρτίζεται βάσει του </w:t>
      </w:r>
      <w:r w:rsidR="00F64037">
        <w:rPr>
          <w:lang w:val="el-GR"/>
        </w:rPr>
        <w:lastRenderedPageBreak/>
        <w:t>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42D708F"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lastRenderedPageBreak/>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Pr="009E58E5" w:rsidRDefault="00C0210C" w:rsidP="00C0210C">
      <w:pPr>
        <w:pStyle w:val="4"/>
        <w:rPr>
          <w:lang w:val="el-GR"/>
        </w:rPr>
      </w:pPr>
      <w:bookmarkStart w:id="155" w:name="_Toc74566838"/>
      <w:bookmarkStart w:id="156" w:name="_Toc74566839"/>
      <w:bookmarkStart w:id="157" w:name="_Toc74566840"/>
      <w:bookmarkStart w:id="158" w:name="_Toc74566841"/>
      <w:bookmarkStart w:id="159" w:name="_Toc74566842"/>
      <w:bookmarkStart w:id="160" w:name="_Toc74566843"/>
      <w:bookmarkStart w:id="161" w:name="_Toc74566844"/>
      <w:bookmarkStart w:id="162" w:name="_Toc74566845"/>
      <w:bookmarkStart w:id="163" w:name="_Toc74566846"/>
      <w:bookmarkStart w:id="164" w:name="_Toc74566847"/>
      <w:bookmarkStart w:id="165" w:name="_Toc74566848"/>
      <w:bookmarkStart w:id="166" w:name="_Toc74566849"/>
      <w:bookmarkStart w:id="167" w:name="_Hlk35420523"/>
      <w:bookmarkStart w:id="168" w:name="_Ref40957856"/>
      <w:bookmarkStart w:id="169" w:name="_Toc97194288"/>
      <w:bookmarkStart w:id="170" w:name="_Toc147328384"/>
      <w:bookmarkEnd w:id="155"/>
      <w:bookmarkEnd w:id="156"/>
      <w:bookmarkEnd w:id="157"/>
      <w:bookmarkEnd w:id="158"/>
      <w:bookmarkEnd w:id="159"/>
      <w:bookmarkEnd w:id="160"/>
      <w:bookmarkEnd w:id="161"/>
      <w:bookmarkEnd w:id="162"/>
      <w:bookmarkEnd w:id="163"/>
      <w:bookmarkEnd w:id="164"/>
      <w:bookmarkEnd w:id="165"/>
      <w:bookmarkEnd w:id="166"/>
      <w:r w:rsidRPr="009E58E5">
        <w:rPr>
          <w:lang w:val="el-GR"/>
        </w:rPr>
        <w:t xml:space="preserve">Αποδεικτικά μέσα </w:t>
      </w:r>
      <w:r w:rsidRPr="007E1EEB">
        <w:rPr>
          <w:vertAlign w:val="superscript"/>
        </w:rPr>
        <w:footnoteReference w:id="3"/>
      </w:r>
      <w:bookmarkEnd w:id="167"/>
      <w:r w:rsidRPr="009E58E5">
        <w:rPr>
          <w:lang w:val="el-GR"/>
        </w:rPr>
        <w:t>- Δικαιολογητικά προσωρινού αναδόχου</w:t>
      </w:r>
      <w:bookmarkEnd w:id="168"/>
      <w:bookmarkEnd w:id="169"/>
      <w:bookmarkEnd w:id="170"/>
    </w:p>
    <w:p w14:paraId="25E723E4" w14:textId="3D99BB01"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CC717E">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3B5A548D"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CC717E">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75EFED9F"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CC717E">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0C4B128F"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CC717E">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w:t>
      </w:r>
      <w:r>
        <w:rPr>
          <w:color w:val="000000"/>
          <w:lang w:val="el-GR"/>
        </w:rPr>
        <w:lastRenderedPageBreak/>
        <w:t xml:space="preserve">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CC717E">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08736879"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CC717E">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76426947"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CC717E">
        <w:rPr>
          <w:lang w:val="el-GR"/>
        </w:rPr>
        <w:t>2.2.3.1</w:t>
      </w:r>
      <w:r w:rsidRPr="00821852">
        <w:rPr>
          <w:lang w:val="el-GR"/>
        </w:rPr>
        <w:fldChar w:fldCharType="end"/>
      </w:r>
      <w:r w:rsidRPr="00C27CEC">
        <w:rPr>
          <w:color w:val="000000"/>
          <w:lang w:val="el-GR"/>
        </w:rPr>
        <w:t>,</w:t>
      </w:r>
    </w:p>
    <w:p w14:paraId="0FE55007" w14:textId="2EC143A8"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CC717E">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7C79184E"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CC717E">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23E62BD6" w:rsidR="00C27CEC" w:rsidRPr="008D3BBE"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CC717E">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523E67D1"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CC717E">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07904425"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CC717E">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1"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1"/>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lastRenderedPageBreak/>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54E84E42"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CC717E">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308C29B2"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CC717E">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014FF7FA"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CC717E">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2" w:name="_Hlk67663604"/>
      <w:r w:rsidR="00A61AA7" w:rsidRPr="00603221">
        <w:rPr>
          <w:b/>
          <w:lang w:val="el-GR"/>
        </w:rPr>
        <w:t xml:space="preserve">οι οικονομικοί φορείς </w:t>
      </w:r>
      <w:bookmarkEnd w:id="172"/>
      <w:r w:rsidR="00A61AA7" w:rsidRPr="00603221">
        <w:rPr>
          <w:b/>
          <w:lang w:val="el-GR"/>
        </w:rPr>
        <w:t>προσκομίζουν τα αναφερόμενα στον κατωτέρω πίνακα :</w:t>
      </w:r>
    </w:p>
    <w:p w14:paraId="61686EB1" w14:textId="387014D1"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C717E"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CC717E"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3"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3"/>
    <w:p w14:paraId="36F608EF" w14:textId="77777777" w:rsidR="00270326" w:rsidRPr="00603221" w:rsidRDefault="00270326">
      <w:pPr>
        <w:rPr>
          <w:lang w:val="el-GR"/>
        </w:rPr>
      </w:pPr>
    </w:p>
    <w:p w14:paraId="17C17E23" w14:textId="4804EE0B" w:rsidR="00270326" w:rsidRPr="00603221" w:rsidRDefault="003355E7">
      <w:pPr>
        <w:rPr>
          <w:b/>
          <w:lang w:val="el-GR"/>
        </w:rPr>
      </w:pPr>
      <w:r w:rsidRPr="00603221">
        <w:rPr>
          <w:b/>
          <w:bCs/>
          <w:lang w:val="el-GR"/>
        </w:rPr>
        <w:lastRenderedPageBreak/>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CC717E">
        <w:rPr>
          <w:b/>
          <w:lang w:val="el-GR"/>
        </w:rPr>
        <w:t>2.2.5</w:t>
      </w:r>
      <w:r w:rsidR="00B622FA" w:rsidRPr="00603221">
        <w:rPr>
          <w:b/>
          <w:lang w:val="el-GR"/>
        </w:rPr>
        <w:fldChar w:fldCharType="end"/>
      </w:r>
      <w:r w:rsidRPr="00603221">
        <w:rPr>
          <w:b/>
          <w:lang w:val="el-GR"/>
        </w:rPr>
        <w:t xml:space="preserve"> </w:t>
      </w:r>
      <w:bookmarkStart w:id="174"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C717E" w14:paraId="364D20BB" w14:textId="77777777" w:rsidTr="009C5EA6">
        <w:trPr>
          <w:trHeight w:val="711"/>
        </w:trPr>
        <w:tc>
          <w:tcPr>
            <w:tcW w:w="675" w:type="dxa"/>
            <w:shd w:val="clear" w:color="auto" w:fill="D9D9D9"/>
          </w:tcPr>
          <w:p w14:paraId="7510B8DD" w14:textId="77777777" w:rsidR="00D56132" w:rsidRPr="00603221" w:rsidRDefault="00C40FB9" w:rsidP="009C5EA6">
            <w:pPr>
              <w:rPr>
                <w:b/>
              </w:rPr>
            </w:pPr>
            <w:bookmarkStart w:id="175" w:name="_Hlk125029765"/>
            <w:bookmarkEnd w:id="174"/>
            <w:r w:rsidRPr="00603221">
              <w:rPr>
                <w:b/>
                <w:lang w:val="el-GR"/>
              </w:rPr>
              <w:t>2</w:t>
            </w:r>
            <w:r w:rsidR="00D56132" w:rsidRPr="00603221">
              <w:rPr>
                <w:b/>
              </w:rPr>
              <w:t>.</w:t>
            </w:r>
          </w:p>
        </w:tc>
        <w:tc>
          <w:tcPr>
            <w:tcW w:w="9180" w:type="dxa"/>
            <w:shd w:val="clear" w:color="auto" w:fill="D9D9D9"/>
          </w:tcPr>
          <w:p w14:paraId="4BFB7ED8" w14:textId="0F7157B6" w:rsidR="00594441" w:rsidRPr="00594441" w:rsidRDefault="00594441" w:rsidP="00594441">
            <w:pPr>
              <w:rPr>
                <w:b/>
                <w:bCs/>
                <w:lang w:val="el-GR"/>
              </w:rPr>
            </w:pPr>
            <w:r w:rsidRPr="00594441">
              <w:rPr>
                <w:b/>
                <w:bCs/>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(2020-2021-2022) ή, τις οικονομικές χρήσεις κατά τις οποίες ο οικονομικός φορέας δραστηριοποιείται, αν είναι λιγότερες από τρεις, κατ’ ελάχιστον ίσο με το </w:t>
            </w:r>
            <w:r w:rsidR="00E02F21">
              <w:rPr>
                <w:b/>
                <w:bCs/>
                <w:lang w:val="el-GR"/>
              </w:rPr>
              <w:t xml:space="preserve">διακόσια </w:t>
            </w:r>
            <w:r w:rsidR="00E02F21" w:rsidRPr="00594441">
              <w:rPr>
                <w:b/>
                <w:bCs/>
                <w:lang w:val="el-GR"/>
              </w:rPr>
              <w:t xml:space="preserve"> </w:t>
            </w:r>
            <w:r w:rsidRPr="00594441">
              <w:rPr>
                <w:b/>
                <w:bCs/>
                <w:lang w:val="el-GR"/>
              </w:rPr>
              <w:t>τοις εκατό (</w:t>
            </w:r>
            <w:r w:rsidR="00E02F21">
              <w:rPr>
                <w:b/>
                <w:bCs/>
                <w:lang w:val="el-GR"/>
              </w:rPr>
              <w:t>20</w:t>
            </w:r>
            <w:r w:rsidR="00E02F21" w:rsidRPr="00594441">
              <w:rPr>
                <w:b/>
                <w:bCs/>
                <w:lang w:val="el-GR"/>
              </w:rPr>
              <w:t>0</w:t>
            </w:r>
            <w:r w:rsidRPr="00594441">
              <w:rPr>
                <w:b/>
                <w:bCs/>
                <w:lang w:val="el-GR"/>
              </w:rPr>
              <w:t xml:space="preserve">%) της εκτιμώμενης αξίας της υπό ανάθεση σύμβασης μη περιλαμβανομένου Φ.Π.Α., για την οποία υποβάλλει προσφορά. </w:t>
            </w:r>
          </w:p>
          <w:p w14:paraId="4DA461EA" w14:textId="1FC2A7CA" w:rsidR="00D56132" w:rsidRPr="00603221" w:rsidRDefault="00594441"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CC717E"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4A1C6E4" w14:textId="77777777"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w:t>
            </w:r>
          </w:p>
          <w:p w14:paraId="3D57F092" w14:textId="77777777"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71B4DF69" w14:textId="77777777"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(2020,2021,2022).</w:t>
            </w:r>
          </w:p>
          <w:p w14:paraId="4A4A39E1" w14:textId="7350852C" w:rsidR="00D56132" w:rsidRPr="00603221" w:rsidRDefault="00594441" w:rsidP="00594441">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 xml:space="preserve">Υπεύθυνη δήλωση, όπου θα δηλώνεται ότι, </w:t>
            </w:r>
            <w:r w:rsidR="00E1000A">
              <w:rPr>
                <w:color w:val="26282A"/>
                <w:lang w:val="el-GR" w:eastAsia="en-GB"/>
              </w:rPr>
              <w:t xml:space="preserve">ο </w:t>
            </w:r>
            <w:r w:rsidR="00E1000A" w:rsidRPr="00594441">
              <w:rPr>
                <w:b/>
                <w:bCs/>
                <w:lang w:val="el-GR"/>
              </w:rPr>
              <w:t>μέσο</w:t>
            </w:r>
            <w:r w:rsidR="00E1000A">
              <w:rPr>
                <w:b/>
                <w:bCs/>
                <w:lang w:val="el-GR"/>
              </w:rPr>
              <w:t>ς</w:t>
            </w:r>
            <w:r w:rsidR="00E1000A" w:rsidRPr="00594441">
              <w:rPr>
                <w:b/>
                <w:bCs/>
                <w:lang w:val="el-GR"/>
              </w:rPr>
              <w:t xml:space="preserve"> γενικό</w:t>
            </w:r>
            <w:r w:rsidR="00E1000A">
              <w:rPr>
                <w:b/>
                <w:bCs/>
                <w:lang w:val="el-GR"/>
              </w:rPr>
              <w:t>ς</w:t>
            </w:r>
            <w:r w:rsidR="00E1000A" w:rsidRPr="00594441">
              <w:rPr>
                <w:b/>
                <w:bCs/>
                <w:lang w:val="el-GR"/>
              </w:rPr>
              <w:t xml:space="preserve"> ετήσιο</w:t>
            </w:r>
            <w:r w:rsidR="00E1000A">
              <w:rPr>
                <w:b/>
                <w:bCs/>
                <w:lang w:val="el-GR"/>
              </w:rPr>
              <w:t>ς</w:t>
            </w:r>
            <w:r w:rsidR="00E1000A" w:rsidRPr="00594441">
              <w:rPr>
                <w:b/>
                <w:bCs/>
                <w:lang w:val="el-GR"/>
              </w:rPr>
              <w:t xml:space="preserve"> κύκλο εργασιών </w:t>
            </w:r>
            <w:r w:rsidRPr="00EC68AB">
              <w:rPr>
                <w:color w:val="26282A"/>
                <w:lang w:val="el-GR" w:eastAsia="en-GB"/>
              </w:rPr>
              <w:t>του προσφέροντος οικονομικού φορέα κατά τις τρεις (3) τελευταίες διαχειριστικές χρήσεις</w:t>
            </w:r>
            <w:r w:rsidRPr="00EC68AB">
              <w:rPr>
                <w:color w:val="26282A"/>
                <w:lang w:eastAsia="en-GB"/>
              </w:rPr>
              <w:t> </w:t>
            </w:r>
            <w:bookmarkStart w:id="176" w:name="m_7156982799556942414__Hlk120794400"/>
            <w:r w:rsidRPr="00EC68AB">
              <w:rPr>
                <w:color w:val="222222"/>
                <w:lang w:val="el-GR" w:eastAsia="en-GB"/>
              </w:rPr>
              <w:t>(2020,2021,2022)</w:t>
            </w:r>
            <w:r w:rsidRPr="00EC68AB">
              <w:rPr>
                <w:color w:val="222222"/>
                <w:lang w:eastAsia="en-GB"/>
              </w:rPr>
              <w:t> </w:t>
            </w:r>
            <w:bookmarkEnd w:id="176"/>
            <w:r w:rsidRPr="00EC68AB">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sidR="008F1C78">
              <w:rPr>
                <w:color w:val="26282A"/>
                <w:lang w:val="el-GR" w:eastAsia="en-GB"/>
              </w:rPr>
              <w:t>πενήντα</w:t>
            </w:r>
            <w:r w:rsidR="008F1C78" w:rsidRPr="00EC68AB">
              <w:rPr>
                <w:color w:val="26282A"/>
                <w:lang w:val="el-GR" w:eastAsia="en-GB"/>
              </w:rPr>
              <w:t xml:space="preserve"> </w:t>
            </w:r>
            <w:r w:rsidRPr="00EC68AB">
              <w:rPr>
                <w:color w:val="26282A"/>
                <w:lang w:val="el-GR" w:eastAsia="en-GB"/>
              </w:rPr>
              <w:t>τοις εκατό (</w:t>
            </w:r>
            <w:r w:rsidR="008F1C78">
              <w:rPr>
                <w:color w:val="26282A"/>
                <w:lang w:val="el-GR" w:eastAsia="en-GB"/>
              </w:rPr>
              <w:t>5</w:t>
            </w:r>
            <w:r w:rsidRPr="00594441">
              <w:rPr>
                <w:color w:val="26282A"/>
                <w:lang w:val="el-GR" w:eastAsia="en-GB"/>
              </w:rPr>
              <w:t>0</w:t>
            </w:r>
            <w:r w:rsidRPr="00EC68AB">
              <w:rPr>
                <w:color w:val="26282A"/>
                <w:lang w:val="el-GR" w:eastAsia="en-GB"/>
              </w:rPr>
              <w:t>%) του προϋπολογισμού του υπό ανάθεση έργου, μη συμπεριλαμβανομένου Φ.Π.Α.</w:t>
            </w:r>
          </w:p>
        </w:tc>
      </w:tr>
      <w:bookmarkEnd w:id="175"/>
    </w:tbl>
    <w:p w14:paraId="0B0F3787" w14:textId="77777777" w:rsidR="00D56132" w:rsidRPr="00603221" w:rsidRDefault="00D56132">
      <w:pPr>
        <w:rPr>
          <w:b/>
          <w:lang w:val="el-GR"/>
        </w:rPr>
      </w:pPr>
    </w:p>
    <w:p w14:paraId="61D1F79A" w14:textId="5658F600"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CC717E">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CC717E"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5DF4AB97"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CC717E">
              <w:rPr>
                <w:rFonts w:cs="Tahoma"/>
                <w:b/>
                <w:sz w:val="22"/>
                <w:szCs w:val="22"/>
              </w:rPr>
              <w:t>2.2.6.1</w:t>
            </w:r>
            <w:r w:rsidR="002A37B5">
              <w:rPr>
                <w:rFonts w:cs="Tahoma"/>
                <w:b/>
                <w:sz w:val="22"/>
                <w:szCs w:val="22"/>
              </w:rPr>
              <w:fldChar w:fldCharType="end"/>
            </w:r>
            <w:r w:rsidR="002A37B5">
              <w:rPr>
                <w:rFonts w:cs="Tahoma"/>
                <w:b/>
                <w:sz w:val="22"/>
                <w:szCs w:val="22"/>
              </w:rPr>
              <w:t>.</w:t>
            </w:r>
            <w:r w:rsidR="008F1C78">
              <w:rPr>
                <w:rFonts w:cs="Tahoma"/>
                <w:b/>
                <w:sz w:val="22"/>
                <w:szCs w:val="22"/>
              </w:rPr>
              <w:t xml:space="preserve"> </w:t>
            </w:r>
            <w:r w:rsidRPr="00603221">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CC717E"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CC717E"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w:t>
                  </w:r>
                  <w:r w:rsidRPr="00641C65">
                    <w:rPr>
                      <w:sz w:val="20"/>
                      <w:szCs w:val="20"/>
                    </w:rPr>
                    <w:lastRenderedPageBreak/>
                    <w:t>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ΣΥΝΟΠΤΙΚΗ ΠΕΡΙΓΡΑΦΗ ΣΥΝΕΙΣΦΟΡ</w:t>
                  </w:r>
                  <w:r w:rsidRPr="00641C65">
                    <w:rPr>
                      <w:sz w:val="20"/>
                      <w:szCs w:val="20"/>
                      <w:lang w:val="el-GR"/>
                    </w:rPr>
                    <w:lastRenderedPageBreak/>
                    <w:t>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(τύπος &amp; ημ/νία)</w:t>
                  </w:r>
                </w:p>
              </w:tc>
            </w:tr>
            <w:tr w:rsidR="007340CA" w:rsidRPr="00CC717E"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CC717E"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3B5A2ADD" w14:textId="377493DB"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CC717E">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CC717E"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CC717E"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CC717E"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CC717E"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CC717E"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CC717E"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CC717E"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CC717E"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CC717E"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CC717E"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CC717E"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CC717E"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CC717E"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CC717E"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CC717E"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CC717E"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4F86EB2B"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CC717E" w:rsidRPr="00603221">
              <w:rPr>
                <w:lang w:val="el-GR"/>
              </w:rPr>
              <w:t xml:space="preserve">ΠΑΡΑΡΤΗΜΑ </w:t>
            </w:r>
            <w:r w:rsidR="00CC717E" w:rsidRPr="00CC717E">
              <w:t>Ι</w:t>
            </w:r>
            <w:r w:rsidR="00CC717E" w:rsidRPr="00603221">
              <w:t>V</w:t>
            </w:r>
            <w:r w:rsidR="00CC717E"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2F9F0351"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CC717E">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CC717E"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2CACDEB1"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CC717E">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CC717E"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w:t>
      </w:r>
      <w:r>
        <w:rPr>
          <w:lang w:val="el-GR"/>
        </w:rPr>
        <w:lastRenderedPageBreak/>
        <w:t xml:space="preserve">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lastRenderedPageBreak/>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4AA69260" w:rsidR="002B2F6A" w:rsidRDefault="003355E7" w:rsidP="002B2F6A">
      <w:pPr>
        <w:rPr>
          <w:lang w:val="el-GR"/>
        </w:rPr>
      </w:pPr>
      <w:r w:rsidRPr="00603221">
        <w:rPr>
          <w:b/>
          <w:bCs/>
          <w:lang w:val="el-GR"/>
        </w:rPr>
        <w:t>Β.</w:t>
      </w:r>
      <w:r w:rsidR="008F1C78">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7862E67E" w14:textId="77777777" w:rsidR="007E1EEB" w:rsidRDefault="007E1EEB" w:rsidP="002B2F6A">
      <w:pPr>
        <w:rPr>
          <w:color w:val="000000"/>
          <w:lang w:val="el-GR"/>
        </w:rPr>
      </w:pPr>
    </w:p>
    <w:p w14:paraId="0148A76D" w14:textId="734A3E9F" w:rsidR="00EB1543" w:rsidRDefault="00EB1543" w:rsidP="00EB1543">
      <w:pPr>
        <w:rPr>
          <w:lang w:val="el-GR"/>
        </w:rPr>
      </w:pPr>
      <w:r w:rsidRPr="00603221">
        <w:rPr>
          <w:b/>
          <w:bCs/>
          <w:lang w:val="el-GR"/>
        </w:rPr>
        <w:t>Β.</w:t>
      </w:r>
      <w:r w:rsidR="008F1C78">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57651FF" w14:textId="77777777" w:rsidR="007E1EEB" w:rsidRPr="00603221" w:rsidRDefault="007E1EEB" w:rsidP="00EB1543">
      <w:pPr>
        <w:rPr>
          <w:color w:val="000000"/>
          <w:lang w:val="el-GR"/>
        </w:rPr>
      </w:pPr>
    </w:p>
    <w:p w14:paraId="5B4BA456" w14:textId="02514596" w:rsidR="002B2F6A" w:rsidRPr="00611572" w:rsidRDefault="002B2F6A" w:rsidP="002B2F6A">
      <w:pPr>
        <w:rPr>
          <w:b/>
          <w:bCs/>
          <w:lang w:val="el-GR"/>
        </w:rPr>
      </w:pPr>
      <w:r>
        <w:rPr>
          <w:b/>
          <w:bCs/>
          <w:lang w:val="el-GR"/>
        </w:rPr>
        <w:lastRenderedPageBreak/>
        <w:t>Β.1</w:t>
      </w:r>
      <w:r w:rsidR="008F1C78">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02E74DA8" w:rsidR="00597F8A" w:rsidRPr="003E1CBC" w:rsidRDefault="002B2F6A" w:rsidP="00EF0725">
      <w:pPr>
        <w:numPr>
          <w:ilvl w:val="0"/>
          <w:numId w:val="5"/>
        </w:numPr>
        <w:suppressAutoHyphens w:val="0"/>
        <w:spacing w:after="0"/>
        <w:jc w:val="left"/>
        <w:rPr>
          <w:lang w:val="el-GR"/>
        </w:rPr>
      </w:pPr>
      <w:r w:rsidRPr="003E1CBC">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8F1C78">
        <w:rPr>
          <w:b/>
          <w:bCs/>
          <w:lang w:val="el-GR"/>
        </w:rPr>
        <w:t>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77" w:name="_Toc97194289"/>
      <w:bookmarkStart w:id="178" w:name="_Toc97194431"/>
      <w:bookmarkStart w:id="179" w:name="_Toc147328385"/>
      <w:r w:rsidRPr="00603221">
        <w:rPr>
          <w:rFonts w:cs="Tahoma"/>
          <w:lang w:val="el-GR"/>
        </w:rPr>
        <w:t>Κριτήρια Ανάθεσης</w:t>
      </w:r>
      <w:bookmarkEnd w:id="177"/>
      <w:bookmarkEnd w:id="178"/>
      <w:bookmarkEnd w:id="179"/>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0" w:name="_Ref496542191"/>
      <w:bookmarkStart w:id="181" w:name="_Toc97194290"/>
      <w:bookmarkStart w:id="182" w:name="_Toc97194432"/>
      <w:bookmarkStart w:id="183" w:name="_Toc147328386"/>
      <w:r w:rsidRPr="00603221">
        <w:rPr>
          <w:lang w:val="el-GR"/>
        </w:rPr>
        <w:t>Κριτήριο ανάθεσης</w:t>
      </w:r>
      <w:bookmarkEnd w:id="180"/>
      <w:bookmarkEnd w:id="181"/>
      <w:bookmarkEnd w:id="182"/>
      <w:bookmarkEnd w:id="183"/>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84" w:name="_Toc9049526"/>
      <w:bookmarkStart w:id="185" w:name="_Toc9050798"/>
      <w:bookmarkStart w:id="186" w:name="_Toc16061711"/>
      <w:bookmarkStart w:id="187" w:name="_Toc25743321"/>
      <w:bookmarkStart w:id="188" w:name="_Toc26592535"/>
      <w:bookmarkStart w:id="189" w:name="_Toc43634791"/>
      <w:bookmarkStart w:id="190" w:name="_Toc44821171"/>
      <w:bookmarkStart w:id="191" w:name="_Toc48552963"/>
      <w:bookmarkStart w:id="192" w:name="_Toc49074409"/>
      <w:bookmarkStart w:id="193" w:name="_Toc286055470"/>
      <w:bookmarkStart w:id="194" w:name="_Toc97194294"/>
      <w:bookmarkStart w:id="195" w:name="_Toc147328387"/>
      <w:r w:rsidRPr="00603221">
        <w:rPr>
          <w:rFonts w:cs="Tahoma"/>
          <w:szCs w:val="22"/>
          <w:u w:val="single"/>
          <w:lang w:val="el-GR"/>
        </w:rPr>
        <w:t>Διαμόρφωση συγκριτικού κόστους Προσφοράς</w:t>
      </w:r>
      <w:bookmarkEnd w:id="184"/>
      <w:bookmarkEnd w:id="185"/>
      <w:bookmarkEnd w:id="186"/>
      <w:bookmarkEnd w:id="187"/>
      <w:bookmarkEnd w:id="188"/>
      <w:bookmarkEnd w:id="189"/>
      <w:bookmarkEnd w:id="190"/>
      <w:bookmarkEnd w:id="191"/>
      <w:bookmarkEnd w:id="192"/>
      <w:bookmarkEnd w:id="193"/>
      <w:bookmarkEnd w:id="194"/>
      <w:bookmarkEnd w:id="195"/>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058E22D5"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CC717E" w:rsidRPr="00603221">
        <w:rPr>
          <w:lang w:val="el-GR"/>
        </w:rPr>
        <w:t xml:space="preserve">ΠΑΡΑΡΤΗΜΑ </w:t>
      </w:r>
      <w:r w:rsidR="00CC717E" w:rsidRPr="00603221">
        <w:t>VI</w:t>
      </w:r>
      <w:r w:rsidR="00CC717E"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CC717E"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196" w:name="_Toc97194296"/>
      <w:bookmarkStart w:id="197" w:name="_Toc97194435"/>
      <w:bookmarkStart w:id="198" w:name="_Toc147328388"/>
      <w:r w:rsidRPr="00603221">
        <w:rPr>
          <w:rFonts w:cs="Tahoma"/>
          <w:lang w:val="el-GR"/>
        </w:rPr>
        <w:t>Κατάρτιση - Περιεχόμενο Προσφορών</w:t>
      </w:r>
      <w:bookmarkEnd w:id="196"/>
      <w:bookmarkEnd w:id="197"/>
      <w:bookmarkEnd w:id="198"/>
    </w:p>
    <w:p w14:paraId="6130DDE8" w14:textId="77777777" w:rsidR="008338F0" w:rsidRPr="00603221" w:rsidRDefault="003355E7" w:rsidP="005A1609">
      <w:pPr>
        <w:pStyle w:val="3"/>
        <w:ind w:left="709" w:hanging="709"/>
        <w:rPr>
          <w:lang w:val="el-GR"/>
        </w:rPr>
      </w:pPr>
      <w:bookmarkStart w:id="199" w:name="_Ref496542253"/>
      <w:bookmarkStart w:id="200" w:name="_Toc97194297"/>
      <w:bookmarkStart w:id="201" w:name="_Toc97194436"/>
      <w:bookmarkStart w:id="202" w:name="_Toc147328389"/>
      <w:r w:rsidRPr="00603221">
        <w:rPr>
          <w:lang w:val="el-GR"/>
        </w:rPr>
        <w:t>Γενικοί όροι υποβολής προσφορών</w:t>
      </w:r>
      <w:bookmarkEnd w:id="199"/>
      <w:bookmarkEnd w:id="200"/>
      <w:bookmarkEnd w:id="201"/>
      <w:bookmarkEnd w:id="202"/>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3" w:name="_Toc74566860"/>
      <w:bookmarkStart w:id="204" w:name="_Ref496542299"/>
      <w:bookmarkStart w:id="205" w:name="_Toc97194298"/>
      <w:bookmarkStart w:id="206" w:name="_Toc97194437"/>
      <w:bookmarkStart w:id="207" w:name="_Toc147328390"/>
      <w:bookmarkEnd w:id="203"/>
      <w:r w:rsidRPr="00603221">
        <w:rPr>
          <w:lang w:val="el-GR"/>
        </w:rPr>
        <w:t>Χρόνος και Τρόπος υποβολής προσφορών</w:t>
      </w:r>
      <w:bookmarkEnd w:id="204"/>
      <w:bookmarkEnd w:id="205"/>
      <w:bookmarkEnd w:id="206"/>
      <w:bookmarkEnd w:id="207"/>
      <w:r w:rsidRPr="00603221">
        <w:rPr>
          <w:lang w:val="el-GR"/>
        </w:rPr>
        <w:t xml:space="preserve"> </w:t>
      </w:r>
    </w:p>
    <w:p w14:paraId="27788B99" w14:textId="5A03FC27" w:rsidR="008338F0" w:rsidRDefault="008338F0" w:rsidP="00DB2BAF">
      <w:pPr>
        <w:rPr>
          <w:lang w:val="el-GR"/>
        </w:rPr>
      </w:pPr>
    </w:p>
    <w:p w14:paraId="5690412D" w14:textId="412E1664" w:rsidR="004B759E" w:rsidRPr="00821852" w:rsidRDefault="000F0E29" w:rsidP="00D472F0">
      <w:pPr>
        <w:rPr>
          <w:b/>
          <w:bCs/>
          <w:lang w:val="el-GR"/>
        </w:rPr>
      </w:pPr>
      <w:bookmarkStart w:id="208" w:name="_Toc74566862"/>
      <w:bookmarkStart w:id="209" w:name="_Toc97194299"/>
      <w:bookmarkEnd w:id="208"/>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CC717E">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9"/>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0"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0"/>
    </w:p>
    <w:p w14:paraId="2BFB3CEA"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11" w:name="_Toc74566865"/>
      <w:bookmarkStart w:id="212" w:name="_Toc97194301"/>
      <w:bookmarkEnd w:id="211"/>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2"/>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3" w:name="_Ref75869622"/>
      <w:bookmarkStart w:id="214" w:name="_Toc97194302"/>
    </w:p>
    <w:p w14:paraId="5C483A6C" w14:textId="036BEEC0"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15" w:name="_Toc74566867"/>
      <w:bookmarkStart w:id="216" w:name="_Toc74566868"/>
      <w:bookmarkStart w:id="217" w:name="_Toc74566869"/>
      <w:bookmarkStart w:id="218" w:name="_Toc74566870"/>
      <w:bookmarkEnd w:id="215"/>
      <w:bookmarkEnd w:id="216"/>
      <w:bookmarkEnd w:id="217"/>
      <w:bookmarkEnd w:id="218"/>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CC717E" w:rsidRPr="00CC717E">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CC717E" w:rsidRPr="00603221">
        <w:rPr>
          <w:lang w:val="el-GR"/>
        </w:rPr>
        <w:t xml:space="preserve">ΠΑΡΑΡΤΗΜΑ </w:t>
      </w:r>
      <w:r w:rsidR="00CC717E" w:rsidRPr="00CC717E">
        <w:rPr>
          <w:lang w:val="el-GR"/>
        </w:rPr>
        <w:t>VI</w:t>
      </w:r>
      <w:r w:rsidR="00CC717E"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3"/>
      <w:bookmarkEnd w:id="214"/>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19" w:name="_Toc74566872"/>
      <w:bookmarkStart w:id="220" w:name="_Toc74566873"/>
      <w:bookmarkStart w:id="221" w:name="_Toc97194304"/>
      <w:bookmarkEnd w:id="219"/>
      <w:bookmarkEnd w:id="220"/>
      <w:r w:rsidRPr="000F0E29">
        <w:rPr>
          <w:b/>
          <w:bCs/>
          <w:lang w:val="el-GR"/>
        </w:rPr>
        <w:lastRenderedPageBreak/>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1"/>
    </w:p>
    <w:p w14:paraId="1A503652" w14:textId="77777777" w:rsidR="004E36A7" w:rsidRPr="008A2283" w:rsidRDefault="004E36A7" w:rsidP="004E36A7">
      <w:pPr>
        <w:rPr>
          <w:color w:val="000000"/>
          <w:lang w:val="el-GR"/>
        </w:rPr>
      </w:pPr>
      <w:bookmarkStart w:id="222"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22"/>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w:t>
      </w:r>
      <w:r w:rsidRPr="008178FF">
        <w:rPr>
          <w:lang w:val="el-GR"/>
        </w:rPr>
        <w:lastRenderedPageBreak/>
        <w:t>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3" w:name="_Ref496542340"/>
      <w:bookmarkStart w:id="224" w:name="_Toc97194305"/>
      <w:bookmarkStart w:id="225" w:name="_Toc97194438"/>
      <w:bookmarkStart w:id="226" w:name="_Toc147328391"/>
      <w:r w:rsidRPr="00603221">
        <w:rPr>
          <w:lang w:val="el-GR"/>
        </w:rPr>
        <w:t>Περιεχόμενα Φακέλου «Δικαιολογητικά Συμμετοχής - Τεχνική Προσφορά»</w:t>
      </w:r>
      <w:bookmarkEnd w:id="223"/>
      <w:bookmarkEnd w:id="224"/>
      <w:bookmarkEnd w:id="225"/>
      <w:bookmarkEnd w:id="226"/>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27" w:name="_Toc74566876"/>
      <w:bookmarkStart w:id="228" w:name="_Ref55324286"/>
      <w:bookmarkStart w:id="229" w:name="_Toc97194306"/>
      <w:bookmarkStart w:id="230" w:name="_Toc147328392"/>
      <w:bookmarkEnd w:id="227"/>
      <w:r w:rsidRPr="003329FF">
        <w:rPr>
          <w:rStyle w:val="Heading4Char"/>
          <w:rFonts w:ascii="Tahoma" w:hAnsi="Tahoma" w:cs="Tahoma"/>
          <w:b/>
          <w:bCs/>
          <w:sz w:val="22"/>
        </w:rPr>
        <w:t>Δικαιολογητικά Συμμετοχής</w:t>
      </w:r>
      <w:bookmarkEnd w:id="228"/>
      <w:bookmarkEnd w:id="229"/>
      <w:bookmarkEnd w:id="230"/>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651416D9"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1"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CC717E">
        <w:rPr>
          <w:lang w:val="el-GR"/>
        </w:rPr>
        <w:t>2.1.5</w:t>
      </w:r>
      <w:r w:rsidRPr="00603221">
        <w:rPr>
          <w:lang w:val="el-GR"/>
        </w:rPr>
        <w:fldChar w:fldCharType="end"/>
      </w:r>
      <w:bookmarkEnd w:id="231"/>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CC717E">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24DF9650" w:rsidR="00CD4F51" w:rsidRPr="00B07864" w:rsidRDefault="00CD4F51" w:rsidP="00CD4F51">
      <w:pPr>
        <w:rPr>
          <w:lang w:val="el-GR"/>
        </w:rPr>
      </w:pPr>
      <w:bookmarkStart w:id="232"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CC717E" w:rsidRPr="00603221">
        <w:rPr>
          <w:lang w:val="el-GR"/>
        </w:rPr>
        <w:t xml:space="preserve">ΠΑΡΑΡΤΗΜΑ </w:t>
      </w:r>
      <w:r w:rsidR="00CC717E" w:rsidRPr="00603221">
        <w:t>VI</w:t>
      </w:r>
      <w:r w:rsidR="00CC717E" w:rsidRPr="00603221">
        <w:rPr>
          <w:lang w:val="el-GR"/>
        </w:rPr>
        <w:t>Ι – Άλλες Δηλώσεις</w:t>
      </w:r>
      <w:r w:rsidR="009F688B">
        <w:rPr>
          <w:lang w:val="el-GR"/>
        </w:rPr>
        <w:fldChar w:fldCharType="end"/>
      </w:r>
      <w:r w:rsidRPr="00B07864">
        <w:rPr>
          <w:lang w:val="el-GR"/>
        </w:rPr>
        <w:t>.</w:t>
      </w:r>
    </w:p>
    <w:bookmarkEnd w:id="232"/>
    <w:p w14:paraId="0AF6E168" w14:textId="77777777" w:rsidR="007702DC" w:rsidRDefault="007702DC" w:rsidP="002C7E9A">
      <w:pPr>
        <w:rPr>
          <w:lang w:val="el-GR"/>
        </w:rPr>
      </w:pPr>
    </w:p>
    <w:p w14:paraId="3C320E46" w14:textId="5DF890F6"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CC717E"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C017E85"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10BB71C7"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CC717E"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lastRenderedPageBreak/>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3" w:name="_Toc97194307"/>
      <w:bookmarkStart w:id="234" w:name="_Toc147328393"/>
      <w:r w:rsidRPr="00603221">
        <w:rPr>
          <w:rFonts w:cs="Tahoma"/>
          <w:szCs w:val="22"/>
          <w:lang w:val="el-GR"/>
        </w:rPr>
        <w:t>Τεχνική Προσφορά</w:t>
      </w:r>
      <w:bookmarkEnd w:id="233"/>
      <w:bookmarkEnd w:id="234"/>
      <w:r w:rsidRPr="00603221">
        <w:rPr>
          <w:rFonts w:cs="Tahoma"/>
          <w:szCs w:val="22"/>
          <w:lang w:val="el-GR"/>
        </w:rPr>
        <w:t xml:space="preserve"> </w:t>
      </w:r>
      <w:r w:rsidR="00E1337D" w:rsidRPr="00603221">
        <w:rPr>
          <w:rFonts w:cs="Tahoma"/>
          <w:szCs w:val="22"/>
          <w:lang w:val="el-GR"/>
        </w:rPr>
        <w:t xml:space="preserve"> </w:t>
      </w:r>
    </w:p>
    <w:p w14:paraId="34F3DD8A" w14:textId="7FAA2527"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CC717E"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CC717E"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21DC69BD"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CC717E" w:rsidRPr="00CC717E">
        <w:rPr>
          <w:lang w:val="el-GR"/>
        </w:rPr>
        <w:t xml:space="preserve">ΠΑΡΑΡΤΗΜΑ </w:t>
      </w:r>
      <w:r w:rsidR="00CC717E" w:rsidRPr="00603221">
        <w:t>V</w:t>
      </w:r>
      <w:r w:rsidR="00CC717E" w:rsidRPr="00CC717E">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35" w:name="_Ref496542376"/>
      <w:bookmarkStart w:id="236" w:name="_Toc97194308"/>
      <w:bookmarkStart w:id="237" w:name="_Toc97194439"/>
      <w:bookmarkStart w:id="238" w:name="_Toc147328394"/>
      <w:r w:rsidRPr="00603221">
        <w:rPr>
          <w:lang w:val="el-GR"/>
        </w:rPr>
        <w:t>Περιεχόμενα Φακέλου «Οικονομική Προσφορά» / Τρόπος σύνταξης και υποβολής οικονομικών προσφορών</w:t>
      </w:r>
      <w:bookmarkEnd w:id="235"/>
      <w:bookmarkEnd w:id="236"/>
      <w:bookmarkEnd w:id="237"/>
      <w:bookmarkEnd w:id="238"/>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64587781"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CC717E" w:rsidRPr="00603221">
        <w:rPr>
          <w:lang w:val="el-GR"/>
        </w:rPr>
        <w:t xml:space="preserve">ΠΑΡΑΡΤΗΜΑ </w:t>
      </w:r>
      <w:r w:rsidR="00CC717E" w:rsidRPr="00603221">
        <w:t>VI</w:t>
      </w:r>
      <w:r w:rsidR="00CC717E"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lastRenderedPageBreak/>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9" w:name="_Hlk67667045"/>
      <w:r w:rsidR="00C25AFF" w:rsidRPr="00C25AFF">
        <w:rPr>
          <w:lang w:val="el-GR"/>
        </w:rPr>
        <w:t>όπως τροποποιήθηκε με το άρθρο 42 του ν. 4782/Α36/9-3-2021</w:t>
      </w:r>
      <w:r w:rsidR="00C25AFF">
        <w:rPr>
          <w:lang w:val="el-GR"/>
        </w:rPr>
        <w:t xml:space="preserve"> </w:t>
      </w:r>
      <w:bookmarkEnd w:id="239"/>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211C379F"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CC717E">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0" w:name="_Ref496542395"/>
      <w:bookmarkStart w:id="241" w:name="_Ref496542431"/>
      <w:bookmarkStart w:id="242" w:name="_Toc97194309"/>
      <w:bookmarkStart w:id="243" w:name="_Toc97194440"/>
      <w:bookmarkStart w:id="244" w:name="_Toc147328395"/>
      <w:r w:rsidRPr="00603221">
        <w:rPr>
          <w:lang w:val="el-GR"/>
        </w:rPr>
        <w:t>Χρόνος ισχύος των προσφορών</w:t>
      </w:r>
      <w:bookmarkEnd w:id="240"/>
      <w:bookmarkEnd w:id="241"/>
      <w:bookmarkEnd w:id="242"/>
      <w:bookmarkEnd w:id="243"/>
      <w:bookmarkEnd w:id="244"/>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44182270"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CC717E">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5"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bookmarkEnd w:id="245"/>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46" w:name="_Ref67613193"/>
      <w:bookmarkStart w:id="247" w:name="_Toc97194310"/>
      <w:bookmarkStart w:id="248" w:name="_Toc97194441"/>
      <w:bookmarkStart w:id="249" w:name="_Toc147328396"/>
      <w:r w:rsidRPr="00603221">
        <w:rPr>
          <w:lang w:val="el-GR"/>
        </w:rPr>
        <w:t>Λόγοι απόρριψης προσφορών</w:t>
      </w:r>
      <w:bookmarkEnd w:id="246"/>
      <w:bookmarkEnd w:id="247"/>
      <w:bookmarkEnd w:id="248"/>
      <w:bookmarkEnd w:id="249"/>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lastRenderedPageBreak/>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481BBF48"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CC717E">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CC717E">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CC717E">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CC717E">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CC717E">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CC717E">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CC717E">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pPr>
        <w:pStyle w:val="aff"/>
        <w:numPr>
          <w:ilvl w:val="0"/>
          <w:numId w:val="2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10654F33"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CC717E">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702C4109" w:rsidR="00DE6525" w:rsidRPr="009E58E5" w:rsidRDefault="00DE6525">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53DAC004" w14:textId="12D7B19B"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CC717E">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6"/>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w:t>
      </w:r>
      <w:r w:rsidRPr="00957A03">
        <w:rPr>
          <w:lang w:val="el-GR"/>
        </w:rPr>
        <w:lastRenderedPageBreak/>
        <w:t>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34865E31" w:rsidR="00250252" w:rsidRPr="003E1CBC" w:rsidRDefault="00250252">
      <w:pPr>
        <w:pStyle w:val="aff"/>
        <w:numPr>
          <w:ilvl w:val="0"/>
          <w:numId w:val="2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0634DE65" w14:textId="77777777" w:rsidR="008338F0" w:rsidRPr="00603221" w:rsidRDefault="003355E7" w:rsidP="002D0CD6">
      <w:pPr>
        <w:pStyle w:val="1"/>
        <w:rPr>
          <w:rFonts w:cs="Tahoma"/>
          <w:sz w:val="22"/>
          <w:szCs w:val="22"/>
        </w:rPr>
      </w:pPr>
      <w:bookmarkStart w:id="250" w:name="_Toc97194442"/>
      <w:bookmarkStart w:id="251" w:name="_Toc147328397"/>
      <w:r w:rsidRPr="00603221">
        <w:rPr>
          <w:rFonts w:cs="Tahoma"/>
          <w:sz w:val="22"/>
          <w:szCs w:val="22"/>
        </w:rPr>
        <w:lastRenderedPageBreak/>
        <w:t>ΔΙΕΝΕΡΓΕΙΑ ΔΙΑΔΙΚΑΣΙΑΣ - ΑΞΙΟΛΟΓΗΣΗ ΠΡΟΣΦΟΡΩΝ</w:t>
      </w:r>
      <w:bookmarkEnd w:id="250"/>
      <w:bookmarkEnd w:id="251"/>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52" w:name="_Ref496542534"/>
      <w:bookmarkStart w:id="253" w:name="_Toc97194311"/>
      <w:bookmarkStart w:id="254" w:name="_Toc97194443"/>
      <w:bookmarkStart w:id="255" w:name="_Toc147328398"/>
      <w:r w:rsidRPr="00603221">
        <w:rPr>
          <w:rFonts w:cs="Tahoma"/>
          <w:lang w:val="el-GR"/>
        </w:rPr>
        <w:t>Αποσφράγιση και αξιολόγηση προσφορών</w:t>
      </w:r>
      <w:bookmarkEnd w:id="252"/>
      <w:bookmarkEnd w:id="253"/>
      <w:bookmarkEnd w:id="254"/>
      <w:bookmarkEnd w:id="255"/>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56" w:name="_Ref496542486"/>
      <w:bookmarkStart w:id="257" w:name="_Toc97194312"/>
      <w:bookmarkStart w:id="258" w:name="_Toc97194444"/>
      <w:bookmarkStart w:id="259" w:name="_Toc147328399"/>
      <w:r w:rsidRPr="00603221">
        <w:rPr>
          <w:lang w:val="el-GR"/>
        </w:rPr>
        <w:t>Ηλεκτρονική αποσφράγιση προσφορών</w:t>
      </w:r>
      <w:bookmarkEnd w:id="256"/>
      <w:bookmarkEnd w:id="257"/>
      <w:bookmarkEnd w:id="258"/>
      <w:bookmarkEnd w:id="259"/>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16C57A7D"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2F59C9">
        <w:rPr>
          <w:b/>
          <w:bCs/>
          <w:lang w:val="el-GR"/>
        </w:rPr>
        <w:t>δύο</w:t>
      </w:r>
      <w:r w:rsidRPr="009E58E5">
        <w:rPr>
          <w:b/>
          <w:bCs/>
          <w:lang w:val="el-GR"/>
        </w:rPr>
        <w:t xml:space="preserve"> (</w:t>
      </w:r>
      <w:r w:rsidR="002F59C9">
        <w:rPr>
          <w:b/>
          <w:bCs/>
          <w:lang w:val="el-GR"/>
        </w:rPr>
        <w:t>2</w:t>
      </w:r>
      <w:r w:rsidRPr="009E58E5">
        <w:rPr>
          <w:b/>
          <w:bCs/>
          <w:lang w:val="el-GR"/>
        </w:rPr>
        <w:t>) εργάσιμες ημέρες</w:t>
      </w:r>
      <w:r w:rsidRPr="00032BBA">
        <w:rPr>
          <w:lang w:val="el-GR"/>
        </w:rPr>
        <w:t xml:space="preserve"> μετά την καταληκτική ημερομηνία </w:t>
      </w:r>
      <w:r w:rsidRPr="00FF20C2">
        <w:rPr>
          <w:kern w:val="1"/>
          <w:lang w:val="el-GR" w:eastAsia="ar-SA"/>
        </w:rPr>
        <w:t>προσφορών ήτοι</w:t>
      </w:r>
      <w:r w:rsidRPr="00486CCF">
        <w:rPr>
          <w:b/>
          <w:bCs/>
          <w:lang w:val="el-GR"/>
        </w:rPr>
        <w:t xml:space="preserve"> </w:t>
      </w:r>
      <w:r w:rsidR="00315D9D" w:rsidRPr="00486CCF">
        <w:rPr>
          <w:b/>
          <w:bCs/>
          <w:lang w:val="el-GR"/>
        </w:rPr>
        <w:t>27</w:t>
      </w:r>
      <w:r w:rsidRPr="00486CCF">
        <w:rPr>
          <w:b/>
          <w:bCs/>
          <w:lang w:val="el-GR"/>
        </w:rPr>
        <w:t>-</w:t>
      </w:r>
      <w:r w:rsidR="00315D9D" w:rsidRPr="00486CCF">
        <w:rPr>
          <w:b/>
          <w:bCs/>
          <w:lang w:val="el-GR"/>
        </w:rPr>
        <w:t>10</w:t>
      </w:r>
      <w:r w:rsidRPr="00486CCF">
        <w:rPr>
          <w:b/>
          <w:bCs/>
          <w:lang w:val="el-GR"/>
        </w:rPr>
        <w:t>-202</w:t>
      </w:r>
      <w:r w:rsidR="00315D9D" w:rsidRPr="00486CCF">
        <w:rPr>
          <w:b/>
          <w:bCs/>
          <w:lang w:val="el-GR"/>
        </w:rPr>
        <w:t>3</w:t>
      </w:r>
      <w:r w:rsidRPr="00486CCF">
        <w:rPr>
          <w:b/>
          <w:bCs/>
          <w:lang w:val="el-GR"/>
        </w:rPr>
        <w:t xml:space="preserve">  και ώρα </w:t>
      </w:r>
      <w:r w:rsidR="00315D9D" w:rsidRPr="00486CCF">
        <w:rPr>
          <w:b/>
          <w:bCs/>
          <w:lang w:val="el-GR"/>
        </w:rPr>
        <w:t>13</w:t>
      </w:r>
      <w:r w:rsidRPr="00486CCF">
        <w:rPr>
          <w:b/>
          <w:bCs/>
          <w:lang w:val="el-GR"/>
        </w:rPr>
        <w:t>:</w:t>
      </w:r>
      <w:r w:rsidR="00315D9D" w:rsidRPr="00486CCF">
        <w:rPr>
          <w:b/>
          <w:bCs/>
          <w:lang w:val="el-GR"/>
        </w:rPr>
        <w:t>00</w:t>
      </w:r>
      <w:r w:rsidRPr="00486CCF">
        <w:rPr>
          <w:b/>
          <w:bCs/>
          <w:lang w:val="el-GR"/>
        </w:rPr>
        <w:t xml:space="preserve">.  </w:t>
      </w:r>
    </w:p>
    <w:p w14:paraId="3CB9D9BB"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0" w:name="_Toc74566885"/>
      <w:bookmarkStart w:id="261" w:name="_Toc74566886"/>
      <w:bookmarkStart w:id="262" w:name="_Toc74566887"/>
      <w:bookmarkStart w:id="263" w:name="_Toc74566888"/>
      <w:bookmarkStart w:id="264" w:name="_Toc74566889"/>
      <w:bookmarkStart w:id="265" w:name="_Toc74566890"/>
      <w:bookmarkStart w:id="266" w:name="_Toc74566891"/>
      <w:bookmarkStart w:id="267" w:name="_Toc74566892"/>
      <w:bookmarkStart w:id="268" w:name="_Ref40981105"/>
      <w:bookmarkStart w:id="269" w:name="_Ref40981122"/>
      <w:bookmarkStart w:id="270" w:name="_Ref40981155"/>
      <w:bookmarkStart w:id="271" w:name="_Toc97194313"/>
      <w:bookmarkStart w:id="272" w:name="_Toc97194445"/>
      <w:bookmarkStart w:id="273" w:name="_Toc147328400"/>
      <w:bookmarkEnd w:id="260"/>
      <w:bookmarkEnd w:id="261"/>
      <w:bookmarkEnd w:id="262"/>
      <w:bookmarkEnd w:id="263"/>
      <w:bookmarkEnd w:id="264"/>
      <w:bookmarkEnd w:id="265"/>
      <w:bookmarkEnd w:id="266"/>
      <w:bookmarkEnd w:id="267"/>
      <w:r w:rsidRPr="00603221">
        <w:rPr>
          <w:lang w:val="el-GR"/>
        </w:rPr>
        <w:t>Αξιολόγηση προσφορών</w:t>
      </w:r>
      <w:bookmarkEnd w:id="268"/>
      <w:bookmarkEnd w:id="269"/>
      <w:bookmarkEnd w:id="270"/>
      <w:bookmarkEnd w:id="271"/>
      <w:bookmarkEnd w:id="272"/>
      <w:bookmarkEnd w:id="273"/>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6152F011"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1B988211" w14:textId="77777777" w:rsidR="008338F0" w:rsidRDefault="003355E7" w:rsidP="003A109E">
      <w:pPr>
        <w:pStyle w:val="2"/>
        <w:rPr>
          <w:rFonts w:cs="Tahoma"/>
          <w:lang w:val="el-GR"/>
        </w:rPr>
      </w:pPr>
      <w:bookmarkStart w:id="274" w:name="__RefHeading___Toc491950129"/>
      <w:bookmarkEnd w:id="274"/>
      <w:r w:rsidRPr="00603221">
        <w:rPr>
          <w:rFonts w:cs="Tahoma"/>
          <w:lang w:val="el-GR"/>
        </w:rPr>
        <w:lastRenderedPageBreak/>
        <w:tab/>
      </w:r>
      <w:bookmarkStart w:id="275" w:name="_Ref496542592"/>
      <w:bookmarkStart w:id="276" w:name="_Ref67613215"/>
      <w:bookmarkStart w:id="277" w:name="_Toc97194314"/>
      <w:bookmarkStart w:id="278" w:name="_Toc97194446"/>
      <w:bookmarkStart w:id="279" w:name="_Toc147328401"/>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5"/>
      <w:r w:rsidR="00BB3801" w:rsidRPr="00603221">
        <w:rPr>
          <w:rFonts w:cs="Tahoma"/>
          <w:lang w:val="el-GR"/>
        </w:rPr>
        <w:t>προσωρινού αναδόχου</w:t>
      </w:r>
      <w:bookmarkEnd w:id="276"/>
      <w:bookmarkEnd w:id="277"/>
      <w:bookmarkEnd w:id="278"/>
      <w:bookmarkEnd w:id="279"/>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80" w:name="_Toc74566895"/>
      <w:bookmarkStart w:id="281" w:name="_Toc74566896"/>
      <w:bookmarkStart w:id="282" w:name="_Toc74566897"/>
      <w:bookmarkStart w:id="283" w:name="_Toc74566898"/>
      <w:bookmarkStart w:id="284" w:name="_Toc74566899"/>
      <w:bookmarkStart w:id="285" w:name="_Toc74566900"/>
      <w:bookmarkStart w:id="286" w:name="_Toc74566901"/>
      <w:bookmarkStart w:id="287" w:name="_Toc74566902"/>
      <w:bookmarkStart w:id="288" w:name="_Toc74566903"/>
      <w:bookmarkStart w:id="289" w:name="_Toc74566904"/>
      <w:bookmarkStart w:id="290" w:name="_Toc74566905"/>
      <w:bookmarkStart w:id="291" w:name="_Toc74566906"/>
      <w:bookmarkStart w:id="292" w:name="_Toc74566907"/>
      <w:bookmarkStart w:id="293" w:name="_Toc74566908"/>
      <w:bookmarkStart w:id="294" w:name="_Toc74566909"/>
      <w:bookmarkStart w:id="295" w:name="_Toc74566910"/>
      <w:bookmarkStart w:id="296" w:name="_Toc74566911"/>
      <w:bookmarkStart w:id="297" w:name="_Toc74566912"/>
      <w:bookmarkStart w:id="298" w:name="_Toc74566913"/>
      <w:bookmarkStart w:id="299" w:name="_Toc74566914"/>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603221">
        <w:rPr>
          <w:rFonts w:cs="Tahoma"/>
          <w:lang w:val="el-GR"/>
        </w:rPr>
        <w:tab/>
      </w:r>
      <w:bookmarkStart w:id="300" w:name="_Toc97194315"/>
      <w:bookmarkStart w:id="301" w:name="_Toc97194447"/>
      <w:bookmarkStart w:id="302" w:name="_Ref113958813"/>
      <w:bookmarkStart w:id="303" w:name="_Ref113958825"/>
      <w:bookmarkStart w:id="304" w:name="_Ref113958826"/>
      <w:bookmarkStart w:id="305" w:name="_Toc147328402"/>
      <w:r w:rsidRPr="00603221">
        <w:rPr>
          <w:rFonts w:cs="Tahoma"/>
          <w:lang w:val="el-GR"/>
        </w:rPr>
        <w:t>Κατακύρωση - σύναψη σύμβασης</w:t>
      </w:r>
      <w:bookmarkEnd w:id="300"/>
      <w:bookmarkEnd w:id="301"/>
      <w:bookmarkEnd w:id="302"/>
      <w:bookmarkEnd w:id="303"/>
      <w:bookmarkEnd w:id="304"/>
      <w:bookmarkEnd w:id="305"/>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w:t>
      </w:r>
      <w:r w:rsidRPr="00F70008">
        <w:rPr>
          <w:lang w:val="el-GR" w:eastAsia="ar-SA"/>
        </w:rPr>
        <w:lastRenderedPageBreak/>
        <w:t>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6" w:name="_Toc74566916"/>
      <w:bookmarkStart w:id="307" w:name="_Toc74566917"/>
      <w:bookmarkStart w:id="308" w:name="_Toc74566918"/>
      <w:bookmarkStart w:id="309" w:name="_Toc74566919"/>
      <w:bookmarkStart w:id="310" w:name="_Toc74566920"/>
      <w:bookmarkStart w:id="311" w:name="_Toc74566921"/>
      <w:bookmarkStart w:id="312" w:name="_Toc74566922"/>
      <w:bookmarkStart w:id="313" w:name="_Toc74566923"/>
      <w:bookmarkStart w:id="314" w:name="_Toc74566924"/>
      <w:bookmarkStart w:id="315" w:name="_Toc74566925"/>
      <w:bookmarkStart w:id="316" w:name="_Toc74566926"/>
      <w:bookmarkStart w:id="317" w:name="_Προδικαστικές_Προσφυγές_-"/>
      <w:bookmarkStart w:id="318" w:name="_Toc97194316"/>
      <w:bookmarkStart w:id="319" w:name="_Toc97194448"/>
      <w:bookmarkStart w:id="320" w:name="_Toc147328403"/>
      <w:bookmarkStart w:id="321" w:name="_Ref496542648"/>
      <w:bookmarkStart w:id="322" w:name="_Ref496542669"/>
      <w:bookmarkEnd w:id="306"/>
      <w:bookmarkEnd w:id="307"/>
      <w:bookmarkEnd w:id="308"/>
      <w:bookmarkEnd w:id="309"/>
      <w:bookmarkEnd w:id="310"/>
      <w:bookmarkEnd w:id="311"/>
      <w:bookmarkEnd w:id="312"/>
      <w:bookmarkEnd w:id="313"/>
      <w:bookmarkEnd w:id="314"/>
      <w:bookmarkEnd w:id="315"/>
      <w:bookmarkEnd w:id="316"/>
      <w:bookmarkEnd w:id="317"/>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8"/>
      <w:bookmarkEnd w:id="319"/>
      <w:bookmarkEnd w:id="320"/>
      <w:r w:rsidR="005B1D5A" w:rsidRPr="005B1D5A" w:rsidDel="005B1D5A">
        <w:rPr>
          <w:rFonts w:cs="Tahoma"/>
          <w:lang w:val="el-GR"/>
        </w:rPr>
        <w:t xml:space="preserve"> </w:t>
      </w:r>
      <w:bookmarkEnd w:id="321"/>
      <w:bookmarkEnd w:id="322"/>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w:t>
      </w:r>
      <w:r w:rsidRPr="00020B6A">
        <w:rPr>
          <w:color w:val="000000"/>
          <w:lang w:val="el-GR"/>
        </w:rPr>
        <w:lastRenderedPageBreak/>
        <w:t xml:space="preserve">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23" w:name="_Hlk114820631"/>
      <w:r w:rsidR="00ED4715" w:rsidRPr="006B704A">
        <w:rPr>
          <w:lang w:val="el-GR"/>
        </w:rPr>
        <w:t>Ε.Α.ΔΗ.ΣΥ.</w:t>
      </w:r>
      <w:r w:rsidR="006B3489">
        <w:rPr>
          <w:lang w:val="el-GR"/>
        </w:rPr>
        <w:t xml:space="preserve"> </w:t>
      </w:r>
      <w:bookmarkEnd w:id="323"/>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lastRenderedPageBreak/>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24" w:name="_Toc97194317"/>
      <w:bookmarkStart w:id="325" w:name="_Toc97194449"/>
      <w:bookmarkStart w:id="326" w:name="_Toc147328404"/>
      <w:r w:rsidRPr="00603221">
        <w:rPr>
          <w:rFonts w:cs="Tahoma"/>
          <w:lang w:val="el-GR"/>
        </w:rPr>
        <w:t>Ματαίωση Διαδικασίας</w:t>
      </w:r>
      <w:bookmarkEnd w:id="324"/>
      <w:bookmarkEnd w:id="325"/>
      <w:bookmarkEnd w:id="326"/>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27" w:name="_Toc97194450"/>
      <w:bookmarkStart w:id="328" w:name="_Toc147328405"/>
      <w:r w:rsidRPr="00603221">
        <w:rPr>
          <w:rFonts w:cs="Tahoma"/>
          <w:sz w:val="22"/>
          <w:szCs w:val="22"/>
        </w:rPr>
        <w:lastRenderedPageBreak/>
        <w:t>ΟΡΟΙ ΕΚΤΕΛΕΣΗΣ ΤΗΣ ΣΥΜΒΑΣΗΣ</w:t>
      </w:r>
      <w:bookmarkEnd w:id="327"/>
      <w:bookmarkEnd w:id="328"/>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29" w:name="_Ref496542746"/>
      <w:bookmarkStart w:id="330" w:name="_Toc97194318"/>
      <w:bookmarkStart w:id="331" w:name="_Toc97194451"/>
      <w:bookmarkStart w:id="332" w:name="_Toc147328406"/>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9"/>
      <w:bookmarkEnd w:id="330"/>
      <w:bookmarkEnd w:id="331"/>
      <w:bookmarkEnd w:id="332"/>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65AC0B6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3" w:name="_Hlk494198985"/>
      <w:r w:rsidR="00B07864">
        <w:rPr>
          <w:lang w:val="el-GR"/>
        </w:rPr>
        <w:t>.</w:t>
      </w:r>
    </w:p>
    <w:bookmarkEnd w:id="333"/>
    <w:p w14:paraId="1BCD62AB" w14:textId="77777777" w:rsidR="00CC717E" w:rsidRPr="00CC717E" w:rsidRDefault="003355E7" w:rsidP="00CC717E">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CC717E">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CC717E">
        <w:rPr>
          <w:lang w:val="el-GR"/>
        </w:rPr>
        <w:br w:type="page"/>
      </w:r>
    </w:p>
    <w:p w14:paraId="45155744" w14:textId="3B7F5DF2" w:rsidR="008338F0" w:rsidRDefault="00CC717E" w:rsidP="00B86F1D">
      <w:pPr>
        <w:rPr>
          <w:lang w:val="el-GR"/>
        </w:rPr>
      </w:pPr>
      <w:r w:rsidRPr="003329FF">
        <w:rPr>
          <w:lang w:val="el-GR"/>
        </w:rPr>
        <w:lastRenderedPageBreak/>
        <w:t xml:space="preserve">ΠΑΡΑΡΤΗΜΑ </w:t>
      </w:r>
      <w:r w:rsidRPr="00CC717E">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4" w:name="_Toc97194319"/>
      <w:bookmarkStart w:id="335" w:name="_Toc97194452"/>
      <w:bookmarkStart w:id="336" w:name="_Toc147328407"/>
      <w:r w:rsidRPr="00603221">
        <w:rPr>
          <w:rFonts w:cs="Tahoma"/>
          <w:lang w:val="el-GR"/>
        </w:rPr>
        <w:t>Συμβατικό πλαίσιο – Εφαρμοστέα νομοθεσία</w:t>
      </w:r>
      <w:bookmarkEnd w:id="334"/>
      <w:bookmarkEnd w:id="335"/>
      <w:bookmarkEnd w:id="336"/>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37" w:name="_Ref89075849"/>
      <w:bookmarkStart w:id="338" w:name="_Toc97194320"/>
      <w:bookmarkStart w:id="339" w:name="_Toc97194453"/>
      <w:bookmarkStart w:id="340" w:name="_Toc147328408"/>
      <w:r w:rsidRPr="00603221">
        <w:rPr>
          <w:rFonts w:cs="Tahoma"/>
          <w:lang w:val="el-GR"/>
        </w:rPr>
        <w:t>Όροι εκτέλεσης της σύμβασης</w:t>
      </w:r>
      <w:bookmarkEnd w:id="337"/>
      <w:bookmarkEnd w:id="338"/>
      <w:bookmarkEnd w:id="339"/>
      <w:bookmarkEnd w:id="340"/>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5F54C7C4" w:rsidR="006C03D6" w:rsidRPr="00DD50E7" w:rsidRDefault="006C03D6" w:rsidP="006C055E">
      <w:pPr>
        <w:rPr>
          <w:rFonts w:eastAsia="Calibri"/>
          <w:lang w:val="el-GR"/>
        </w:rPr>
      </w:pPr>
      <w:bookmarkStart w:id="341"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CC717E" w:rsidRPr="00C0415C">
        <w:rPr>
          <w:lang w:val="el-GR"/>
        </w:rPr>
        <w:t>ΠΑΡΑΡΤΗΜΑ</w:t>
      </w:r>
      <w:r w:rsidR="00CC717E" w:rsidRPr="002A51E1">
        <w:rPr>
          <w:lang w:val="el-GR"/>
        </w:rPr>
        <w:t xml:space="preserve"> </w:t>
      </w:r>
      <w:r w:rsidR="00CC717E">
        <w:t>X</w:t>
      </w:r>
      <w:r w:rsidR="00CC717E" w:rsidRPr="002A51E1">
        <w:rPr>
          <w:lang w:val="el-GR"/>
        </w:rPr>
        <w:t xml:space="preserve"> – </w:t>
      </w:r>
      <w:r w:rsidR="00CC717E">
        <w:rPr>
          <w:lang w:val="el-GR"/>
        </w:rPr>
        <w:t>Ρήτρα Ακεραιότητας</w:t>
      </w:r>
      <w:r>
        <w:rPr>
          <w:cs/>
          <w:lang w:val="el-GR"/>
        </w:rPr>
        <w:fldChar w:fldCharType="end"/>
      </w:r>
      <w:r>
        <w:rPr>
          <w:rFonts w:hint="cs"/>
          <w:cs/>
          <w:lang w:val="el-GR"/>
        </w:rPr>
        <w:t>η οποία θα περιληφθεί στη σύμβαση</w:t>
      </w:r>
      <w:bookmarkEnd w:id="341"/>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4C03A24A"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w:t>
      </w:r>
      <w:r w:rsidRPr="00603221">
        <w:rPr>
          <w:lang w:val="el-GR"/>
        </w:rPr>
        <w:lastRenderedPageBreak/>
        <w:t xml:space="preserve">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lastRenderedPageBreak/>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42" w:name="_Toc97194321"/>
      <w:bookmarkStart w:id="343" w:name="_Toc97194454"/>
      <w:bookmarkStart w:id="344" w:name="_Toc147328409"/>
      <w:r w:rsidRPr="00603221">
        <w:rPr>
          <w:rFonts w:cs="Tahoma"/>
          <w:lang w:val="el-GR"/>
        </w:rPr>
        <w:t>Υπεργολαβία</w:t>
      </w:r>
      <w:bookmarkEnd w:id="342"/>
      <w:bookmarkEnd w:id="343"/>
      <w:bookmarkEnd w:id="344"/>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w:t>
      </w:r>
      <w:r w:rsidRPr="00603221">
        <w:rPr>
          <w:lang w:val="el-GR"/>
        </w:rPr>
        <w:lastRenderedPageBreak/>
        <w:t xml:space="preserve">τον ίδιο, είτε από νέο υπεργολάβο τον οποίο θα γνωστοποιήσει στην αναθέτουσα αρχή κατά την ως άνω διαδικασία. </w:t>
      </w:r>
    </w:p>
    <w:p w14:paraId="1651450C" w14:textId="254E6B85"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CC717E">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CC717E">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45" w:name="_Ref496607258"/>
      <w:bookmarkStart w:id="346" w:name="_Toc97194322"/>
      <w:bookmarkStart w:id="347" w:name="_Toc97194455"/>
      <w:bookmarkStart w:id="348" w:name="_Toc147328410"/>
      <w:r w:rsidRPr="00603221">
        <w:rPr>
          <w:rFonts w:cs="Tahoma"/>
          <w:lang w:val="el-GR"/>
        </w:rPr>
        <w:t>Τροποποίηση σύμβασης κατά τη διάρκειά της</w:t>
      </w:r>
      <w:bookmarkEnd w:id="345"/>
      <w:bookmarkEnd w:id="346"/>
      <w:bookmarkEnd w:id="347"/>
      <w:bookmarkEnd w:id="348"/>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49" w:name="_Toc97194324"/>
      <w:bookmarkStart w:id="350" w:name="_Toc97194457"/>
      <w:bookmarkStart w:id="351" w:name="_Ref118479492"/>
      <w:bookmarkStart w:id="352" w:name="_Ref118479515"/>
      <w:bookmarkStart w:id="353" w:name="_Toc147328411"/>
      <w:r w:rsidRPr="00603221">
        <w:rPr>
          <w:rFonts w:cs="Tahoma"/>
          <w:lang w:val="el-GR"/>
        </w:rPr>
        <w:t>Δικαίωμα μονομερούς λύσης της σύμβασης</w:t>
      </w:r>
      <w:bookmarkEnd w:id="349"/>
      <w:bookmarkEnd w:id="350"/>
      <w:bookmarkEnd w:id="351"/>
      <w:bookmarkEnd w:id="352"/>
      <w:bookmarkEnd w:id="353"/>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4"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29BEAE1D"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CC717E" w:rsidRPr="00C0415C">
        <w:rPr>
          <w:lang w:val="el-GR"/>
        </w:rPr>
        <w:t>ΠΑΡΑΡΤΗΜΑ</w:t>
      </w:r>
      <w:r w:rsidR="00CC717E" w:rsidRPr="002A51E1">
        <w:rPr>
          <w:lang w:val="el-GR"/>
        </w:rPr>
        <w:t xml:space="preserve"> </w:t>
      </w:r>
      <w:r w:rsidR="00CC717E">
        <w:t>X</w:t>
      </w:r>
      <w:r w:rsidR="00CC717E" w:rsidRPr="002A51E1">
        <w:rPr>
          <w:lang w:val="el-GR"/>
        </w:rPr>
        <w:t xml:space="preserve"> – </w:t>
      </w:r>
      <w:r w:rsidR="00CC717E">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4"/>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55" w:name="_Toc97194458"/>
      <w:bookmarkStart w:id="356" w:name="_Toc147328412"/>
      <w:r w:rsidRPr="00140781">
        <w:rPr>
          <w:rFonts w:cs="Tahoma"/>
          <w:sz w:val="22"/>
          <w:szCs w:val="22"/>
          <w:lang w:val="el-GR"/>
        </w:rPr>
        <w:lastRenderedPageBreak/>
        <w:t>ΕΙΔΙΚΟΙ ΟΡΟΙ ΕΚΤΕΛΕΣΗΣ ΤΗΣ ΣΥΜΒΑΣΗΣ</w:t>
      </w:r>
      <w:bookmarkEnd w:id="355"/>
      <w:bookmarkEnd w:id="356"/>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57" w:name="_Ref496607306"/>
      <w:bookmarkStart w:id="358" w:name="_Toc97194325"/>
      <w:bookmarkStart w:id="359" w:name="_Toc97194459"/>
      <w:bookmarkStart w:id="360" w:name="_Toc147328413"/>
      <w:r w:rsidRPr="00603221">
        <w:rPr>
          <w:rFonts w:cs="Tahoma"/>
          <w:lang w:val="el-GR"/>
        </w:rPr>
        <w:t>Τρόπος πληρωμής</w:t>
      </w:r>
      <w:bookmarkEnd w:id="357"/>
      <w:bookmarkEnd w:id="358"/>
      <w:bookmarkEnd w:id="359"/>
      <w:bookmarkEnd w:id="360"/>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CC717E" w14:paraId="77E37221" w14:textId="77777777" w:rsidTr="00BA0CFD">
        <w:tc>
          <w:tcPr>
            <w:tcW w:w="456" w:type="dxa"/>
          </w:tcPr>
          <w:p w14:paraId="4ECF4521" w14:textId="77777777" w:rsidR="007E74EC" w:rsidRPr="001E54F6" w:rsidRDefault="007E74EC" w:rsidP="00BA0CFD">
            <w:pPr>
              <w:rPr>
                <w:b/>
                <w:lang w:val="el-GR"/>
              </w:rPr>
            </w:pPr>
            <w:bookmarkStart w:id="361" w:name="_Hlk123127299"/>
            <w:r w:rsidRPr="001E54F6">
              <w:rPr>
                <w:b/>
                <w:lang w:val="el-GR"/>
              </w:rPr>
              <w:t>1)</w:t>
            </w:r>
          </w:p>
        </w:tc>
        <w:tc>
          <w:tcPr>
            <w:tcW w:w="8569" w:type="dxa"/>
          </w:tcPr>
          <w:p w14:paraId="009BE66C" w14:textId="77777777" w:rsidR="007E74EC" w:rsidRDefault="007E74EC" w:rsidP="00BA0CF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CC717E" w14:paraId="4F15C5BE" w14:textId="77777777" w:rsidTr="00BA0CFD">
        <w:tc>
          <w:tcPr>
            <w:tcW w:w="456" w:type="dxa"/>
            <w:vAlign w:val="center"/>
          </w:tcPr>
          <w:p w14:paraId="0076E60B" w14:textId="2DECB805" w:rsidR="007E74EC" w:rsidRPr="001E54F6" w:rsidRDefault="00E167C9" w:rsidP="00BA0CFD">
            <w:pPr>
              <w:jc w:val="left"/>
              <w:rPr>
                <w:b/>
                <w:lang w:val="el-GR"/>
              </w:rPr>
            </w:pPr>
            <w:r>
              <w:rPr>
                <w:b/>
                <w:lang w:val="el-GR"/>
              </w:rPr>
              <w:t>2</w:t>
            </w:r>
            <w:r w:rsidR="007E74EC">
              <w:rPr>
                <w:b/>
                <w:lang w:val="el-GR"/>
              </w:rPr>
              <w:t>)</w:t>
            </w:r>
          </w:p>
        </w:tc>
        <w:tc>
          <w:tcPr>
            <w:tcW w:w="8569" w:type="dxa"/>
          </w:tcPr>
          <w:p w14:paraId="3C06E8EB" w14:textId="31091111" w:rsidR="008C6F6A" w:rsidRPr="008C6F6A" w:rsidRDefault="008C6F6A" w:rsidP="008C6F6A">
            <w:pPr>
              <w:rPr>
                <w:lang w:val="el-GR"/>
              </w:rPr>
            </w:pPr>
            <w:r w:rsidRPr="008C6F6A">
              <w:rPr>
                <w:lang w:val="el-GR"/>
              </w:rPr>
              <w:t xml:space="preserve">α) Καταβολή </w:t>
            </w:r>
            <w:r w:rsidR="00B92A37">
              <w:rPr>
                <w:lang w:val="el-GR"/>
              </w:rPr>
              <w:t>5</w:t>
            </w:r>
            <w:r w:rsidRPr="008C6F6A">
              <w:rPr>
                <w:lang w:val="el-GR"/>
              </w:rPr>
              <w:t xml:space="preserve">0% του Συμβατικού Τιμήματος μετά την ποσοτική και ποιοτική παραλαβή του Παραδοτέου 1 </w:t>
            </w:r>
          </w:p>
          <w:p w14:paraId="6C63E359" w14:textId="16912B22" w:rsidR="00930E97" w:rsidRPr="008C6F6A" w:rsidRDefault="008C6F6A" w:rsidP="008C6F6A">
            <w:pPr>
              <w:rPr>
                <w:lang w:val="el-GR"/>
              </w:rPr>
            </w:pPr>
            <w:r w:rsidRPr="008C6F6A">
              <w:rPr>
                <w:lang w:val="el-GR"/>
              </w:rPr>
              <w:t xml:space="preserve">β) Καταβολή του υπόλοιπου </w:t>
            </w:r>
            <w:r w:rsidR="009C7D79">
              <w:rPr>
                <w:lang w:val="el-GR"/>
              </w:rPr>
              <w:t>5</w:t>
            </w:r>
            <w:r w:rsidRPr="008C6F6A">
              <w:rPr>
                <w:lang w:val="el-GR"/>
              </w:rPr>
              <w:t xml:space="preserve">0% του Συμβατικού Τιμήματος μετά την ποσοτική και ποιοτική παραλαβή </w:t>
            </w:r>
            <w:r w:rsidR="00B92A37">
              <w:rPr>
                <w:lang w:val="el-GR"/>
              </w:rPr>
              <w:t>του έργου</w:t>
            </w:r>
            <w:r w:rsidRPr="008C6F6A">
              <w:rPr>
                <w:lang w:val="el-GR"/>
              </w:rPr>
              <w:t>.</w:t>
            </w:r>
          </w:p>
        </w:tc>
      </w:tr>
      <w:bookmarkEnd w:id="361"/>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62"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62"/>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003B732" w14:textId="77777777" w:rsidR="008338F0" w:rsidRPr="00603221" w:rsidRDefault="00331981" w:rsidP="003A109E">
      <w:pPr>
        <w:pStyle w:val="2"/>
        <w:rPr>
          <w:rFonts w:cs="Tahoma"/>
          <w:lang w:val="el-GR"/>
        </w:rPr>
      </w:pPr>
      <w:r w:rsidRPr="00603221">
        <w:rPr>
          <w:rFonts w:cs="Tahoma"/>
          <w:lang w:val="el-GR"/>
        </w:rPr>
        <w:lastRenderedPageBreak/>
        <w:tab/>
      </w:r>
      <w:bookmarkStart w:id="363" w:name="_Ref496607484"/>
      <w:bookmarkStart w:id="364" w:name="_Toc97194326"/>
      <w:bookmarkStart w:id="365" w:name="_Toc97194460"/>
      <w:bookmarkStart w:id="366" w:name="_Toc147328414"/>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3"/>
      <w:bookmarkEnd w:id="364"/>
      <w:bookmarkEnd w:id="365"/>
      <w:bookmarkEnd w:id="366"/>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67"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7"/>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68" w:name="_Ref55324340"/>
      <w:bookmarkStart w:id="369" w:name="_Toc97194327"/>
      <w:bookmarkStart w:id="370" w:name="_Toc97194461"/>
      <w:bookmarkStart w:id="371" w:name="_Toc147328415"/>
      <w:r w:rsidRPr="00603221">
        <w:rPr>
          <w:rFonts w:cs="Tahoma"/>
          <w:lang w:val="el-GR"/>
        </w:rPr>
        <w:t>Διοικητικές προσφυγές κατά τη διαδικασία εκτέλεσης</w:t>
      </w:r>
      <w:bookmarkEnd w:id="368"/>
      <w:bookmarkEnd w:id="369"/>
      <w:bookmarkEnd w:id="370"/>
      <w:bookmarkEnd w:id="371"/>
      <w:r w:rsidRPr="00603221">
        <w:rPr>
          <w:rFonts w:cs="Tahoma"/>
          <w:lang w:val="el-GR"/>
        </w:rPr>
        <w:t xml:space="preserve"> </w:t>
      </w:r>
    </w:p>
    <w:p w14:paraId="036FE66B" w14:textId="4F3E92BC"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CC717E">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372" w:name="_Toc13748951"/>
      <w:r w:rsidRPr="00F82A8D">
        <w:rPr>
          <w:rFonts w:cs="Tahoma"/>
          <w:lang w:val="el-GR"/>
        </w:rPr>
        <w:lastRenderedPageBreak/>
        <w:tab/>
      </w:r>
      <w:bookmarkStart w:id="373" w:name="_Toc97194328"/>
      <w:bookmarkStart w:id="374" w:name="_Toc97194462"/>
      <w:bookmarkStart w:id="375" w:name="_Toc147328416"/>
      <w:r w:rsidRPr="00F82A8D">
        <w:rPr>
          <w:rFonts w:cs="Tahoma"/>
          <w:lang w:val="el-GR"/>
        </w:rPr>
        <w:t>Δικαστική επίλυση διαφορών</w:t>
      </w:r>
      <w:bookmarkEnd w:id="372"/>
      <w:bookmarkEnd w:id="373"/>
      <w:bookmarkEnd w:id="374"/>
      <w:bookmarkEnd w:id="375"/>
    </w:p>
    <w:p w14:paraId="114104F6" w14:textId="38DF4A57"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9"/>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FC7B6B" w:rsidRPr="00FC7B6B">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78" w:name="_Ref75870221"/>
      <w:bookmarkStart w:id="379" w:name="_Toc97194463"/>
      <w:bookmarkStart w:id="380" w:name="_Toc147328417"/>
      <w:r w:rsidRPr="00BB5BD6">
        <w:rPr>
          <w:rFonts w:cs="Tahoma"/>
          <w:szCs w:val="22"/>
        </w:rPr>
        <w:lastRenderedPageBreak/>
        <w:t xml:space="preserve">ΧΡΟΝΟΣ ΚΑΙ ΤΡΟΠΟΣ </w:t>
      </w:r>
      <w:r w:rsidR="003355E7" w:rsidRPr="00603221">
        <w:rPr>
          <w:rFonts w:cs="Tahoma"/>
          <w:szCs w:val="22"/>
        </w:rPr>
        <w:t>ΕΚΤΕΛΕΣΗΣ</w:t>
      </w:r>
      <w:bookmarkEnd w:id="378"/>
      <w:bookmarkEnd w:id="379"/>
      <w:bookmarkEnd w:id="380"/>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81" w:name="_Ref63782029"/>
      <w:bookmarkStart w:id="382" w:name="_Toc97194329"/>
      <w:bookmarkStart w:id="383" w:name="_Toc97194464"/>
      <w:bookmarkStart w:id="384" w:name="_Toc147328418"/>
      <w:r w:rsidRPr="00603221">
        <w:rPr>
          <w:rFonts w:cs="Tahoma"/>
          <w:lang w:val="el-GR"/>
        </w:rPr>
        <w:t>Παρακολούθηση της σύμβασης</w:t>
      </w:r>
      <w:bookmarkEnd w:id="381"/>
      <w:bookmarkEnd w:id="382"/>
      <w:bookmarkEnd w:id="383"/>
      <w:bookmarkEnd w:id="384"/>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85"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85"/>
    <w:p w14:paraId="1E69F45B" w14:textId="77777777" w:rsidR="008338F0" w:rsidRPr="00603221" w:rsidRDefault="003355E7" w:rsidP="003A109E">
      <w:pPr>
        <w:pStyle w:val="2"/>
        <w:rPr>
          <w:rFonts w:cs="Tahoma"/>
          <w:lang w:val="el-GR"/>
        </w:rPr>
      </w:pPr>
      <w:r w:rsidRPr="00603221">
        <w:rPr>
          <w:rFonts w:cs="Tahoma"/>
          <w:lang w:val="el-GR"/>
        </w:rPr>
        <w:tab/>
      </w:r>
      <w:bookmarkStart w:id="386" w:name="_Toc97194330"/>
      <w:bookmarkStart w:id="387" w:name="_Toc97194465"/>
      <w:bookmarkStart w:id="388" w:name="_Toc147328419"/>
      <w:r w:rsidRPr="00603221">
        <w:rPr>
          <w:rFonts w:cs="Tahoma"/>
          <w:lang w:val="el-GR"/>
        </w:rPr>
        <w:t>Διάρκεια σύμβασης</w:t>
      </w:r>
      <w:bookmarkEnd w:id="386"/>
      <w:bookmarkEnd w:id="387"/>
      <w:bookmarkEnd w:id="388"/>
      <w:r w:rsidRPr="00603221">
        <w:rPr>
          <w:rFonts w:cs="Tahoma"/>
          <w:lang w:val="el-GR"/>
        </w:rPr>
        <w:t xml:space="preserve"> </w:t>
      </w:r>
    </w:p>
    <w:p w14:paraId="61D003E7" w14:textId="28F3B111"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3F6160">
        <w:rPr>
          <w:lang w:val="el-GR"/>
        </w:rPr>
        <w:t>δεκατρείς (13)</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CC717E"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53ECEA40"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CC717E">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89" w:name="_Ref40954198"/>
      <w:bookmarkStart w:id="390" w:name="_Ref55381059"/>
      <w:bookmarkStart w:id="391" w:name="_Toc97194331"/>
      <w:bookmarkStart w:id="392" w:name="_Toc97194466"/>
      <w:bookmarkStart w:id="393" w:name="_Toc147328420"/>
      <w:r w:rsidRPr="00603221">
        <w:rPr>
          <w:rFonts w:cs="Tahoma"/>
          <w:lang w:val="el-GR"/>
        </w:rPr>
        <w:t>Παραλαβή του αντικειμένου της σύμβασης</w:t>
      </w:r>
      <w:bookmarkEnd w:id="389"/>
      <w:bookmarkEnd w:id="390"/>
      <w:bookmarkEnd w:id="391"/>
      <w:bookmarkEnd w:id="392"/>
      <w:bookmarkEnd w:id="393"/>
      <w:r w:rsidRPr="00603221">
        <w:rPr>
          <w:rFonts w:cs="Tahoma"/>
          <w:lang w:val="el-GR"/>
        </w:rPr>
        <w:t xml:space="preserve"> </w:t>
      </w:r>
    </w:p>
    <w:p w14:paraId="05D2736E" w14:textId="4B7F3250" w:rsidR="00B8528C" w:rsidRPr="00C00860" w:rsidRDefault="00B8528C" w:rsidP="00B8528C">
      <w:pPr>
        <w:rPr>
          <w:lang w:val="el-GR"/>
        </w:rPr>
      </w:pPr>
      <w:bookmarkStart w:id="394"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CC717E"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w:t>
      </w:r>
      <w:r w:rsidRPr="00687D77">
        <w:rPr>
          <w:lang w:val="el-GR"/>
        </w:rPr>
        <w:lastRenderedPageBreak/>
        <w:t xml:space="preserve">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54602" w14:textId="77777777" w:rsidR="00BB555C" w:rsidRPr="00D57165" w:rsidRDefault="00BB555C" w:rsidP="00BB555C">
      <w:pPr>
        <w:rPr>
          <w:b/>
          <w:bCs/>
          <w:u w:val="single"/>
          <w:lang w:val="el-GR"/>
        </w:rPr>
      </w:pPr>
      <w:bookmarkStart w:id="395" w:name="_Hlk9421462"/>
      <w:bookmarkEnd w:id="394"/>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lastRenderedPageBreak/>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6EF6C1C3" w14:textId="152363FE"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395"/>
    <w:p w14:paraId="775CD989" w14:textId="77777777" w:rsidR="008338F0" w:rsidRPr="00603221" w:rsidRDefault="003355E7" w:rsidP="003A109E">
      <w:pPr>
        <w:pStyle w:val="2"/>
        <w:rPr>
          <w:rFonts w:cs="Tahoma"/>
          <w:lang w:val="el-GR"/>
        </w:rPr>
      </w:pPr>
      <w:r w:rsidRPr="00603221">
        <w:rPr>
          <w:rFonts w:cs="Tahoma"/>
          <w:lang w:val="el-GR"/>
        </w:rPr>
        <w:tab/>
      </w:r>
      <w:bookmarkStart w:id="396" w:name="_Ref496625354"/>
      <w:bookmarkStart w:id="397" w:name="_Toc97194332"/>
      <w:bookmarkStart w:id="398" w:name="_Toc97194467"/>
      <w:bookmarkStart w:id="399" w:name="_Toc147328421"/>
      <w:r w:rsidRPr="00603221">
        <w:rPr>
          <w:rFonts w:cs="Tahoma"/>
          <w:lang w:val="el-GR"/>
        </w:rPr>
        <w:t>Απόρριψη παραδοτέων – Αντικατάσταση</w:t>
      </w:r>
      <w:bookmarkEnd w:id="396"/>
      <w:bookmarkEnd w:id="397"/>
      <w:bookmarkEnd w:id="398"/>
      <w:bookmarkEnd w:id="399"/>
      <w:r w:rsidRPr="00603221">
        <w:rPr>
          <w:rFonts w:cs="Tahoma"/>
          <w:lang w:val="el-GR"/>
        </w:rPr>
        <w:t xml:space="preserve"> </w:t>
      </w:r>
    </w:p>
    <w:p w14:paraId="40124ED0" w14:textId="691C19FF"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CC717E">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 xml:space="preserve">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w:t>
      </w:r>
      <w:r w:rsidRPr="006F1D06">
        <w:rPr>
          <w:rFonts w:eastAsia="SimSun"/>
          <w:lang w:val="el-GR"/>
        </w:rPr>
        <w:lastRenderedPageBreak/>
        <w:t>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00" w:name="_Toc74566947"/>
      <w:bookmarkStart w:id="401" w:name="_Toc74566948"/>
      <w:bookmarkStart w:id="402" w:name="_Toc74566949"/>
      <w:bookmarkStart w:id="403" w:name="_Toc74566950"/>
      <w:bookmarkStart w:id="404" w:name="_Toc74566951"/>
      <w:bookmarkEnd w:id="400"/>
      <w:bookmarkEnd w:id="401"/>
      <w:bookmarkEnd w:id="402"/>
      <w:bookmarkEnd w:id="403"/>
      <w:bookmarkEnd w:id="404"/>
      <w:r w:rsidRPr="00603221">
        <w:rPr>
          <w:rFonts w:cs="Tahoma"/>
          <w:lang w:val="el-GR"/>
        </w:rPr>
        <w:tab/>
      </w:r>
      <w:bookmarkStart w:id="405" w:name="_Toc97194333"/>
      <w:bookmarkStart w:id="406" w:name="_Toc97194468"/>
      <w:bookmarkStart w:id="407" w:name="_Toc147328422"/>
      <w:r w:rsidRPr="00603221">
        <w:rPr>
          <w:rFonts w:cs="Tahoma"/>
          <w:lang w:val="el-GR"/>
        </w:rPr>
        <w:t>Αναπροσαρμογή τιμής</w:t>
      </w:r>
      <w:bookmarkEnd w:id="405"/>
      <w:bookmarkEnd w:id="406"/>
      <w:bookmarkEnd w:id="407"/>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08" w:name="_Toc97194469"/>
      <w:bookmarkStart w:id="409" w:name="_Toc147328423"/>
      <w:r w:rsidRPr="009E58E5">
        <w:rPr>
          <w:rFonts w:cs="Tahoma"/>
          <w:szCs w:val="22"/>
        </w:rPr>
        <w:lastRenderedPageBreak/>
        <w:t>ΠΑΡΑΡΤΗΜΑΤΑ</w:t>
      </w:r>
      <w:bookmarkEnd w:id="408"/>
      <w:bookmarkEnd w:id="409"/>
    </w:p>
    <w:p w14:paraId="2F397AAD" w14:textId="77777777" w:rsidR="008338F0" w:rsidRPr="00603221" w:rsidRDefault="003355E7" w:rsidP="003329FF">
      <w:pPr>
        <w:pStyle w:val="2"/>
        <w:numPr>
          <w:ilvl w:val="0"/>
          <w:numId w:val="0"/>
        </w:numPr>
        <w:tabs>
          <w:tab w:val="clear" w:pos="567"/>
        </w:tabs>
        <w:rPr>
          <w:rFonts w:cs="Tahoma"/>
          <w:lang w:val="el-GR"/>
        </w:rPr>
      </w:pPr>
      <w:bookmarkStart w:id="410" w:name="_Ref496625830"/>
      <w:bookmarkStart w:id="411" w:name="_Toc97194334"/>
      <w:bookmarkStart w:id="412" w:name="_Toc97194470"/>
      <w:bookmarkStart w:id="413" w:name="_Toc147328424"/>
      <w:bookmarkStart w:id="414" w:name="_Ref496625399"/>
      <w:r w:rsidRPr="00603221">
        <w:rPr>
          <w:rFonts w:cs="Tahoma"/>
          <w:lang w:val="el-GR"/>
        </w:rPr>
        <w:t>ΠΑΡΑΡΤΗΜΑ Ι – Αναλυτική Περιγραφή Φυσικού και Οικονομικού Αντικειμένου της Σύμβασης</w:t>
      </w:r>
      <w:bookmarkEnd w:id="410"/>
      <w:bookmarkEnd w:id="411"/>
      <w:bookmarkEnd w:id="412"/>
      <w:bookmarkEnd w:id="413"/>
      <w:r w:rsidRPr="00603221">
        <w:rPr>
          <w:rFonts w:cs="Tahoma"/>
          <w:lang w:val="el-GR"/>
        </w:rPr>
        <w:t xml:space="preserve"> </w:t>
      </w:r>
      <w:bookmarkEnd w:id="414"/>
    </w:p>
    <w:p w14:paraId="40306800" w14:textId="77777777" w:rsidR="008338F0" w:rsidRPr="00EF2204" w:rsidRDefault="00A22261">
      <w:pPr>
        <w:pStyle w:val="3"/>
        <w:numPr>
          <w:ilvl w:val="0"/>
          <w:numId w:val="22"/>
        </w:numPr>
        <w:rPr>
          <w:lang w:val="el-GR"/>
        </w:rPr>
      </w:pPr>
      <w:bookmarkStart w:id="415" w:name="_Toc97194335"/>
      <w:bookmarkStart w:id="416" w:name="_Toc97194471"/>
      <w:bookmarkStart w:id="417" w:name="_Ref97199257"/>
      <w:bookmarkStart w:id="418" w:name="_Ref122694905"/>
      <w:bookmarkStart w:id="419" w:name="_Toc147328425"/>
      <w:r w:rsidRPr="00EF2204">
        <w:rPr>
          <w:lang w:val="el-GR"/>
        </w:rPr>
        <w:t>Π</w:t>
      </w:r>
      <w:r>
        <w:rPr>
          <w:lang w:val="el-GR"/>
        </w:rPr>
        <w:t>εριβάλλον της Σύμβασης</w:t>
      </w:r>
      <w:bookmarkEnd w:id="415"/>
      <w:bookmarkEnd w:id="416"/>
      <w:bookmarkEnd w:id="417"/>
      <w:bookmarkEnd w:id="418"/>
      <w:bookmarkEnd w:id="419"/>
    </w:p>
    <w:p w14:paraId="1C12AAC2" w14:textId="77777777" w:rsidR="00EE109D" w:rsidRPr="00EE109D" w:rsidRDefault="00EE109D" w:rsidP="00CD2A7F">
      <w:pPr>
        <w:rPr>
          <w:rFonts w:eastAsia="SimSun"/>
          <w:lang w:val="el-GR"/>
        </w:rPr>
      </w:pPr>
      <w:bookmarkStart w:id="420" w:name="_Toc516836612"/>
      <w:bookmarkStart w:id="421" w:name="_Toc45706959"/>
      <w:bookmarkStart w:id="422" w:name="_Toc46478230"/>
    </w:p>
    <w:p w14:paraId="132D9764" w14:textId="77777777" w:rsidR="004D1C23" w:rsidRPr="00EF2204" w:rsidRDefault="004D1C23">
      <w:pPr>
        <w:pStyle w:val="4"/>
        <w:numPr>
          <w:ilvl w:val="1"/>
          <w:numId w:val="14"/>
        </w:numPr>
        <w:tabs>
          <w:tab w:val="left" w:pos="993"/>
        </w:tabs>
        <w:rPr>
          <w:rFonts w:eastAsia="SimSun" w:cs="Tahoma"/>
          <w:szCs w:val="22"/>
          <w:lang w:val="el-GR"/>
        </w:rPr>
      </w:pPr>
      <w:bookmarkStart w:id="423" w:name="_Toc97194336"/>
      <w:bookmarkStart w:id="424" w:name="_Toc147328426"/>
      <w:r w:rsidRPr="00EF2204">
        <w:rPr>
          <w:rFonts w:eastAsia="SimSun" w:cs="Tahoma"/>
          <w:szCs w:val="22"/>
          <w:lang w:val="el-GR"/>
        </w:rPr>
        <w:t>Εμπλεκόμενοι στην υλοποίηση της Σύμβασης</w:t>
      </w:r>
      <w:bookmarkEnd w:id="420"/>
      <w:bookmarkEnd w:id="421"/>
      <w:bookmarkEnd w:id="422"/>
      <w:bookmarkEnd w:id="423"/>
      <w:bookmarkEnd w:id="424"/>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CC717E"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695DCCB6" w14:textId="77777777" w:rsidR="00CC717E"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1D0D1E42" w:rsidR="004D1C23" w:rsidRPr="00E14FF7" w:rsidRDefault="00CC717E" w:rsidP="00AB1716">
            <w:pPr>
              <w:widowControl w:val="0"/>
              <w:suppressAutoHyphens w:val="0"/>
              <w:spacing w:after="0"/>
              <w:rPr>
                <w:lang w:val="el-GR" w:eastAsia="en-US"/>
              </w:rPr>
            </w:pPr>
            <w:r w:rsidRPr="00CC717E">
              <w:rPr>
                <w:rFonts w:eastAsia="SimSun"/>
                <w:bCs/>
                <w:lang w:val="el-GR"/>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1DD1C8D3" w:rsidR="004D1C23" w:rsidRPr="00D63725" w:rsidRDefault="00CC717E" w:rsidP="00AB1716">
            <w:pPr>
              <w:widowControl w:val="0"/>
              <w:suppressAutoHyphens w:val="0"/>
              <w:spacing w:after="0"/>
              <w:rPr>
                <w:u w:val="single"/>
                <w:lang w:val="el-GR" w:eastAsia="en-US"/>
              </w:rPr>
            </w:pPr>
            <w:hyperlink r:id="rId29"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1B365089" w14:textId="2DD09592"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CC717E">
              <w:rPr>
                <w:lang w:val="el-GR" w:eastAsia="en-US"/>
              </w:rPr>
              <w:t>1.1.2</w:t>
            </w:r>
            <w:r w:rsidR="00FD26DD">
              <w:rPr>
                <w:lang w:val="el-GR" w:eastAsia="en-US"/>
              </w:rPr>
              <w:fldChar w:fldCharType="end"/>
            </w:r>
          </w:p>
        </w:tc>
      </w:tr>
      <w:tr w:rsidR="00FD26DD" w:rsidRPr="00D63725" w14:paraId="6460A757" w14:textId="77777777" w:rsidTr="007356B4">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2120C78A" w:rsidR="00FD26DD" w:rsidRPr="00D63725" w:rsidRDefault="00CC717E" w:rsidP="00FD26DD">
            <w:pPr>
              <w:widowControl w:val="0"/>
              <w:suppressAutoHyphens w:val="0"/>
              <w:spacing w:after="0"/>
              <w:rPr>
                <w:lang w:val="el-GR" w:eastAsia="en-US"/>
              </w:rPr>
            </w:pPr>
            <w:hyperlink r:id="rId30"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214B64A4" w14:textId="4005DA39"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CC717E">
              <w:rPr>
                <w:lang w:val="el-GR" w:eastAsia="en-US"/>
              </w:rPr>
              <w:t>1.1.2</w:t>
            </w:r>
            <w:r>
              <w:rPr>
                <w:lang w:val="el-GR" w:eastAsia="en-US"/>
              </w:rPr>
              <w:fldChar w:fldCharType="end"/>
            </w:r>
          </w:p>
        </w:tc>
      </w:tr>
      <w:tr w:rsidR="00FD26DD" w:rsidRPr="00EF2204" w14:paraId="7DF70F82" w14:textId="77777777" w:rsidTr="007356B4">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4ED16DDA" w:rsidR="00FD26DD" w:rsidRDefault="00CC717E" w:rsidP="00FD26DD">
            <w:pPr>
              <w:widowControl w:val="0"/>
              <w:suppressAutoHyphens w:val="0"/>
              <w:spacing w:after="0"/>
              <w:rPr>
                <w:lang w:val="el-GR" w:eastAsia="en-US"/>
              </w:rPr>
            </w:pPr>
            <w:hyperlink r:id="rId31"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69625F83" w14:textId="585DEC28"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CC717E">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0985179E"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CC717E">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25" w:name="_Ref51336725"/>
      <w:bookmarkStart w:id="426" w:name="_Toc53671308"/>
    </w:p>
    <w:p w14:paraId="2A8E12F2" w14:textId="77777777" w:rsidR="00556A23" w:rsidRPr="002373E7" w:rsidRDefault="00556A23">
      <w:pPr>
        <w:pStyle w:val="5"/>
        <w:numPr>
          <w:ilvl w:val="2"/>
          <w:numId w:val="14"/>
        </w:numPr>
        <w:rPr>
          <w:rFonts w:eastAsia="SimSun" w:cs="Tahoma"/>
          <w:bCs/>
        </w:rPr>
      </w:pPr>
      <w:bookmarkStart w:id="427" w:name="_Toc147328427"/>
      <w:r w:rsidRPr="002373E7">
        <w:rPr>
          <w:rFonts w:eastAsia="SimSun" w:cs="Tahoma"/>
          <w:bCs/>
        </w:rPr>
        <w:t>Φορέας Υλοποίησης – Αναθέτουσα Αρχή</w:t>
      </w:r>
      <w:bookmarkEnd w:id="425"/>
      <w:bookmarkEnd w:id="426"/>
      <w:bookmarkEnd w:id="427"/>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FD26DD">
        <w:rPr>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0C5C8BA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F88AB6"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5EE3A50"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F3FF2D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E2F8B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BE556A1" w14:textId="77777777" w:rsidR="00556A23" w:rsidRPr="00252498" w:rsidRDefault="00556A23" w:rsidP="00047C57">
      <w:pPr>
        <w:rPr>
          <w:rFonts w:eastAsia="SimSun"/>
          <w:lang w:val="el-GR"/>
        </w:rPr>
      </w:pPr>
    </w:p>
    <w:p w14:paraId="483920F3" w14:textId="3EB93175" w:rsidR="00556A23" w:rsidRPr="00FD26DD" w:rsidRDefault="00FD26DD">
      <w:pPr>
        <w:pStyle w:val="5"/>
        <w:numPr>
          <w:ilvl w:val="2"/>
          <w:numId w:val="14"/>
        </w:numPr>
        <w:rPr>
          <w:rFonts w:eastAsia="SimSun" w:cs="Tahoma"/>
          <w:bCs/>
          <w:lang w:val="el-GR"/>
        </w:rPr>
      </w:pPr>
      <w:bookmarkStart w:id="428" w:name="_Ref55370267"/>
      <w:bookmarkStart w:id="429" w:name="_Toc147328428"/>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8"/>
      <w:bookmarkEnd w:id="429"/>
    </w:p>
    <w:p w14:paraId="4AF613DC" w14:textId="1038216F" w:rsidR="007C3D4C" w:rsidRPr="007C3D4C" w:rsidRDefault="007C3D4C" w:rsidP="007C3D4C">
      <w:pPr>
        <w:spacing w:line="252" w:lineRule="auto"/>
        <w:rPr>
          <w:color w:val="000000" w:themeColor="text1"/>
          <w:lang w:val="el-GR"/>
        </w:rPr>
      </w:pPr>
      <w:bookmarkStart w:id="430"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4"/>
        </w:numPr>
        <w:rPr>
          <w:rFonts w:eastAsia="SimSun" w:cs="Tahoma"/>
          <w:bCs/>
          <w:lang w:val="el-GR"/>
        </w:rPr>
      </w:pPr>
      <w:bookmarkStart w:id="431" w:name="_Ref122691609"/>
      <w:bookmarkStart w:id="432" w:name="_Toc147328429"/>
      <w:r w:rsidRPr="003329FF">
        <w:rPr>
          <w:rFonts w:eastAsia="SimSun" w:cs="Tahoma"/>
          <w:bCs/>
          <w:lang w:val="el-GR"/>
        </w:rPr>
        <w:lastRenderedPageBreak/>
        <w:t>Όργανα &amp; Επιτροπές Παρακολούθησης, Διακυβέρνησης και Ελέγχου του Έργου</w:t>
      </w:r>
      <w:bookmarkEnd w:id="430"/>
      <w:bookmarkEnd w:id="431"/>
      <w:bookmarkEnd w:id="432"/>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2"/>
        </w:numPr>
        <w:rPr>
          <w:lang w:val="el-GR"/>
        </w:rPr>
      </w:pPr>
      <w:bookmarkStart w:id="433" w:name="_Ref40953149"/>
      <w:bookmarkStart w:id="434" w:name="_Toc97194338"/>
      <w:bookmarkStart w:id="435" w:name="_Toc97194472"/>
      <w:bookmarkStart w:id="436" w:name="_Toc147328430"/>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33"/>
      <w:r w:rsidR="00A22261">
        <w:rPr>
          <w:lang w:val="el-GR"/>
        </w:rPr>
        <w:t>ύμβασης</w:t>
      </w:r>
      <w:bookmarkEnd w:id="434"/>
      <w:bookmarkEnd w:id="435"/>
      <w:bookmarkEnd w:id="436"/>
    </w:p>
    <w:p w14:paraId="43FD06DB" w14:textId="77777777" w:rsidR="00BD0298" w:rsidRPr="00BD0298" w:rsidRDefault="00BD0298" w:rsidP="00370D99">
      <w:pPr>
        <w:rPr>
          <w:lang w:val="el-GR"/>
        </w:rPr>
      </w:pPr>
      <w:bookmarkStart w:id="437" w:name="_Toc97195373"/>
      <w:bookmarkStart w:id="438" w:name="_Toc97195542"/>
      <w:bookmarkEnd w:id="437"/>
      <w:bookmarkEnd w:id="438"/>
    </w:p>
    <w:p w14:paraId="6F2E3FD2" w14:textId="406B73C9" w:rsidR="00C15B52" w:rsidRDefault="00346ADE">
      <w:pPr>
        <w:pStyle w:val="4"/>
        <w:numPr>
          <w:ilvl w:val="1"/>
          <w:numId w:val="22"/>
        </w:numPr>
        <w:ind w:hanging="306"/>
        <w:rPr>
          <w:rFonts w:cs="Tahoma"/>
          <w:szCs w:val="22"/>
          <w:lang w:val="el-GR"/>
        </w:rPr>
      </w:pPr>
      <w:bookmarkStart w:id="439" w:name="_Toc97195374"/>
      <w:bookmarkStart w:id="440" w:name="_Toc97195543"/>
      <w:bookmarkStart w:id="441" w:name="_Ref122694908"/>
      <w:bookmarkStart w:id="442" w:name="_Toc147328431"/>
      <w:bookmarkEnd w:id="439"/>
      <w:bookmarkEnd w:id="440"/>
      <w:r>
        <w:rPr>
          <w:rFonts w:cs="Tahoma"/>
          <w:szCs w:val="22"/>
          <w:lang w:val="el-GR"/>
        </w:rPr>
        <w:t>ΠΕΡΙΒΑΛΛΟΝ ΤΟΥ ΕΡΓΟΥ</w:t>
      </w:r>
      <w:bookmarkEnd w:id="441"/>
      <w:bookmarkEnd w:id="442"/>
    </w:p>
    <w:p w14:paraId="32DFD41A" w14:textId="77777777" w:rsidR="00DC4851" w:rsidRDefault="00DC4851" w:rsidP="00FC7B6B">
      <w:pPr>
        <w:rPr>
          <w:rFonts w:eastAsia="SimSun"/>
          <w:lang w:val="el-GR"/>
        </w:rPr>
      </w:pPr>
    </w:p>
    <w:p w14:paraId="0640E2DC" w14:textId="77777777" w:rsidR="004114C1" w:rsidRPr="00A2658B" w:rsidRDefault="004114C1" w:rsidP="004114C1">
      <w:pPr>
        <w:rPr>
          <w:lang w:val="el-GR"/>
        </w:rPr>
      </w:pPr>
      <w:r w:rsidRPr="00A2658B">
        <w:rPr>
          <w:rFonts w:eastAsia="SimSun"/>
          <w:lang w:val="el-GR"/>
        </w:rPr>
        <w:t xml:space="preserve">Σύμφωνα με το άρθρο 47 του ν. 5045/2023, παρέχεται οικονομική διευκόλυνση, από το έτος 2023 και επόμενα, από τον κρατικό προϋπολογισμό, ύψους εκατόν πενήντα (150) ευρώ, κατ' έτος, σε νέους δεκαοκτώ (18) και δεκαεννέα (19) ετών, με τη μορφή ψηφιακής χρεωστικής κάρτας, για την </w:t>
      </w:r>
      <w:r w:rsidRPr="00A2658B">
        <w:rPr>
          <w:lang w:val="el-GR"/>
        </w:rPr>
        <w:t>πραγματοποίηση αγορών ή τη λήψη υπηρεσιών από επιχειρήσεις που δραστηριοποιούνται στους τομείς του πολιτισμού, του τουρισμού και των μεταφορών.</w:t>
      </w:r>
    </w:p>
    <w:p w14:paraId="024BD835" w14:textId="77777777" w:rsidR="004114C1" w:rsidRPr="00A2658B" w:rsidRDefault="004114C1" w:rsidP="004114C1">
      <w:pPr>
        <w:pStyle w:val="ae"/>
        <w:rPr>
          <w:lang w:val="el-GR"/>
        </w:rPr>
      </w:pPr>
      <w:bookmarkStart w:id="443" w:name="_Hlk144285901"/>
      <w:r>
        <w:rPr>
          <w:lang w:val="el-GR"/>
        </w:rPr>
        <w:t xml:space="preserve">Συγκεκριμένα το Πρόγραμμα </w:t>
      </w:r>
      <w:r w:rsidRPr="00A2658B">
        <w:rPr>
          <w:b/>
          <w:bCs/>
          <w:lang w:val="el-GR"/>
        </w:rPr>
        <w:t>«Υποστηρικτικά μέτρα των νέων ηλικίας δεκαοκτώ (18) και δεκαεννέα (19) ετών»(“Youth Pass”)»</w:t>
      </w:r>
      <w:r w:rsidRPr="00A2658B">
        <w:rPr>
          <w:lang w:val="el-GR"/>
        </w:rPr>
        <w:t xml:space="preserve"> αφορά :</w:t>
      </w:r>
    </w:p>
    <w:p w14:paraId="32B22B44" w14:textId="77777777" w:rsidR="004114C1" w:rsidRPr="00A2658B" w:rsidRDefault="004114C1" w:rsidP="004114C1">
      <w:pPr>
        <w:pStyle w:val="ae"/>
        <w:rPr>
          <w:lang w:val="el-GR"/>
        </w:rPr>
      </w:pPr>
    </w:p>
    <w:p w14:paraId="7832AA84" w14:textId="77777777" w:rsidR="004114C1" w:rsidRPr="00A2658B" w:rsidRDefault="004114C1" w:rsidP="004114C1">
      <w:pPr>
        <w:pStyle w:val="ae"/>
        <w:numPr>
          <w:ilvl w:val="0"/>
          <w:numId w:val="40"/>
        </w:numPr>
        <w:tabs>
          <w:tab w:val="clear" w:pos="630"/>
          <w:tab w:val="num" w:pos="851"/>
        </w:tabs>
        <w:suppressAutoHyphens w:val="0"/>
        <w:spacing w:after="0" w:line="360" w:lineRule="auto"/>
        <w:ind w:left="810" w:hanging="243"/>
        <w:rPr>
          <w:lang w:val="el-GR"/>
        </w:rPr>
      </w:pPr>
      <w:bookmarkStart w:id="444" w:name="x__26in1rg"/>
      <w:bookmarkEnd w:id="444"/>
      <w:r>
        <w:rPr>
          <w:lang w:val="el-GR"/>
        </w:rPr>
        <w:lastRenderedPageBreak/>
        <w:t xml:space="preserve">Την </w:t>
      </w:r>
      <w:r w:rsidRPr="00A2658B">
        <w:rPr>
          <w:lang w:val="el-GR"/>
        </w:rPr>
        <w:t>Παροχή  οικονομικής  ενίσχυσης ύψους εκατόν πενήντα (150) ευρώ κατ’ έτος, σε νέους δεκαοκτώ (18) και δεκαεννέα (19) ετών, με τη μορφή ψηφιακής χρεωστικής κάρτας, για την πραγματοποίηση αγορών ή τη λήψη υπηρεσιών από επιχειρήσεις που δραστηριοποιούνται στους τομείς του πολιτισμού, του τουρισμού και των μεταφορών, που πληρούν τις οριζόμενες στην σχετική διάταξη νόμου, στην προβλεπόμενη σε αυτήν κοινή υπουργική απόφαση και στην σχετική πρόσκληση προϋποθέσεις.</w:t>
      </w:r>
    </w:p>
    <w:p w14:paraId="4AC4807D" w14:textId="77777777" w:rsidR="004114C1" w:rsidRPr="00A2658B" w:rsidRDefault="004114C1" w:rsidP="004114C1">
      <w:pPr>
        <w:pStyle w:val="ae"/>
        <w:numPr>
          <w:ilvl w:val="0"/>
          <w:numId w:val="40"/>
        </w:numPr>
        <w:tabs>
          <w:tab w:val="clear" w:pos="630"/>
          <w:tab w:val="num" w:pos="851"/>
        </w:tabs>
        <w:suppressAutoHyphens w:val="0"/>
        <w:spacing w:after="0" w:line="360" w:lineRule="auto"/>
        <w:ind w:left="810" w:hanging="243"/>
        <w:rPr>
          <w:lang w:val="el-GR"/>
        </w:rPr>
      </w:pPr>
      <w:r w:rsidRPr="00A2658B">
        <w:rPr>
          <w:lang w:val="el-GR"/>
        </w:rPr>
        <w:t>Δικαιούχοι της ενίσχυσης είναι φυσικά πρόσωπα, φορολογικοί κάτοικοι Ελλάδας, που κατά την 31η Δεκεμβρίου του προηγούμενου έτους έχουν συμπληρώσει το δέκατο όγδοο (18</w:t>
      </w:r>
      <w:r w:rsidRPr="00A2658B">
        <w:rPr>
          <w:vertAlign w:val="superscript"/>
          <w:lang w:val="el-GR"/>
        </w:rPr>
        <w:t>ο</w:t>
      </w:r>
      <w:r w:rsidRPr="00A2658B">
        <w:rPr>
          <w:lang w:val="el-GR"/>
        </w:rPr>
        <w:t>) και δέκατο ένατο (19</w:t>
      </w:r>
      <w:r w:rsidRPr="00A2658B">
        <w:rPr>
          <w:vertAlign w:val="superscript"/>
          <w:lang w:val="el-GR"/>
        </w:rPr>
        <w:t>ο</w:t>
      </w:r>
      <w:r w:rsidRPr="00A2658B">
        <w:rPr>
          <w:lang w:val="el-GR"/>
        </w:rPr>
        <w:t>) έτος της ηλικίας τους και δεν έχουν συμπληρώσει κατά την 31η Δεκεμβρίου του προηγούμενου έτους το εικοστό (20</w:t>
      </w:r>
      <w:r w:rsidRPr="00A2658B">
        <w:rPr>
          <w:vertAlign w:val="superscript"/>
          <w:lang w:val="el-GR"/>
        </w:rPr>
        <w:t>ο</w:t>
      </w:r>
      <w:r w:rsidRPr="00A2658B">
        <w:rPr>
          <w:lang w:val="el-GR"/>
        </w:rPr>
        <w:t>) έτος.</w:t>
      </w:r>
    </w:p>
    <w:p w14:paraId="6F822309" w14:textId="7ABF5700" w:rsidR="004114C1" w:rsidRPr="00A2658B" w:rsidRDefault="004114C1" w:rsidP="004114C1">
      <w:pPr>
        <w:pStyle w:val="ae"/>
        <w:spacing w:before="120" w:line="360" w:lineRule="auto"/>
        <w:ind w:left="90"/>
        <w:rPr>
          <w:lang w:val="el-GR"/>
        </w:rPr>
      </w:pPr>
      <w:r w:rsidRPr="00A2658B">
        <w:rPr>
          <w:lang w:val="el-GR"/>
        </w:rPr>
        <w:t xml:space="preserve">Η Δράση θα σχεδιαστεί, θα προκηρυχθεί και θα υλοποιηθεί με τους όρους και τις προϋποθέσεις όπως αυτές ορίζονται στην σχετική διάταξη νόμου, στην </w:t>
      </w:r>
      <w:r w:rsidR="00A44ADC" w:rsidRPr="00EC1337">
        <w:rPr>
          <w:bCs/>
          <w:lang w:val="el-GR" w:eastAsia="en-US"/>
        </w:rPr>
        <w:t xml:space="preserve">υπ’ αριθ. </w:t>
      </w:r>
      <w:r w:rsidR="00A44ADC" w:rsidRPr="00E80EF5">
        <w:rPr>
          <w:bCs/>
          <w:lang w:val="el-GR" w:eastAsia="en-US"/>
        </w:rPr>
        <w:t>169</w:t>
      </w:r>
      <w:r w:rsidR="00A44ADC" w:rsidRPr="00EC1337">
        <w:rPr>
          <w:bCs/>
          <w:lang w:val="el-GR" w:eastAsia="en-US"/>
        </w:rPr>
        <w:t>/05-09-2023 Κοινή Υπουργική Απόφαση με θέμα: «</w:t>
      </w:r>
      <w:r w:rsidR="00A44ADC" w:rsidRPr="00E80EF5">
        <w:rPr>
          <w:bCs/>
          <w:lang w:val="el-GR" w:eastAsia="en-US"/>
        </w:rPr>
        <w:t>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w:t>
      </w:r>
      <w:r w:rsidR="00A44ADC" w:rsidRPr="00EC1337">
        <w:rPr>
          <w:bCs/>
          <w:lang w:val="el-GR" w:eastAsia="en-US"/>
        </w:rPr>
        <w:t xml:space="preserve">» (ΦΕΚ </w:t>
      </w:r>
      <w:r w:rsidR="00A44ADC" w:rsidRPr="00E80EF5">
        <w:rPr>
          <w:bCs/>
          <w:lang w:val="el-GR" w:eastAsia="en-US"/>
        </w:rPr>
        <w:t>5420</w:t>
      </w:r>
      <w:r w:rsidR="00A44ADC" w:rsidRPr="00EC1337">
        <w:rPr>
          <w:bCs/>
          <w:lang w:val="el-GR" w:eastAsia="en-US"/>
        </w:rPr>
        <w:t>/Β’/</w:t>
      </w:r>
      <w:r w:rsidR="00A44ADC" w:rsidRPr="00E80EF5">
        <w:rPr>
          <w:bCs/>
          <w:lang w:val="el-GR" w:eastAsia="en-US"/>
        </w:rPr>
        <w:t>14</w:t>
      </w:r>
      <w:r w:rsidR="00A44ADC" w:rsidRPr="00EC1337">
        <w:rPr>
          <w:bCs/>
          <w:lang w:val="el-GR" w:eastAsia="en-US"/>
        </w:rPr>
        <w:t xml:space="preserve"> -</w:t>
      </w:r>
      <w:r w:rsidR="00A44ADC" w:rsidRPr="00E80EF5">
        <w:rPr>
          <w:bCs/>
          <w:lang w:val="el-GR" w:eastAsia="en-US"/>
        </w:rPr>
        <w:t>09</w:t>
      </w:r>
      <w:r w:rsidR="00A44ADC" w:rsidRPr="00EC1337">
        <w:rPr>
          <w:bCs/>
          <w:lang w:val="el-GR" w:eastAsia="en-US"/>
        </w:rPr>
        <w:t>-2023)</w:t>
      </w:r>
      <w:r w:rsidR="00A44ADC">
        <w:rPr>
          <w:bCs/>
          <w:lang w:val="el-GR" w:eastAsia="en-US"/>
        </w:rPr>
        <w:t xml:space="preserve"> </w:t>
      </w:r>
      <w:r w:rsidR="00A44ADC" w:rsidRPr="0027556B">
        <w:rPr>
          <w:rFonts w:eastAsia="SimSun"/>
          <w:lang w:val="el-GR"/>
        </w:rPr>
        <w:t>και στις αποφάσεις του Δικαιούχου.</w:t>
      </w:r>
    </w:p>
    <w:bookmarkEnd w:id="443"/>
    <w:p w14:paraId="6E86F220" w14:textId="77777777" w:rsidR="004114C1" w:rsidRDefault="004114C1" w:rsidP="004114C1">
      <w:pPr>
        <w:rPr>
          <w:rFonts w:eastAsia="SimSun"/>
          <w:lang w:val="el-GR"/>
        </w:rPr>
      </w:pPr>
    </w:p>
    <w:p w14:paraId="4A039828" w14:textId="77777777" w:rsidR="004114C1" w:rsidRPr="0000349A" w:rsidRDefault="004114C1" w:rsidP="004114C1">
      <w:pPr>
        <w:rPr>
          <w:rFonts w:eastAsia="SimSun"/>
          <w:lang w:val="el-GR"/>
        </w:rPr>
      </w:pPr>
      <w:r w:rsidRPr="0000349A">
        <w:rPr>
          <w:rFonts w:eastAsia="SimSun"/>
          <w:lang w:val="el-GR"/>
        </w:rPr>
        <w:t xml:space="preserve">Για την επιτυχή υλοποίηση του Προγράμματος </w:t>
      </w:r>
      <w:r w:rsidRPr="00A2658B">
        <w:rPr>
          <w:b/>
          <w:bCs/>
          <w:lang w:val="el-GR"/>
        </w:rPr>
        <w:t>«Υποστηρικτικά μέτρα των νέων ηλικίας δεκαοκτώ (18) και δεκαεννέα (19) ετών»(“Youth Pass”)»</w:t>
      </w:r>
      <w:r w:rsidRPr="0000349A">
        <w:rPr>
          <w:rFonts w:eastAsia="SimSun"/>
          <w:lang w:val="el-GR"/>
        </w:rPr>
        <w:t xml:space="preserve"> απαιτείται η παροχή συγκεκριμένων υποστηρικτικών υπηρεσιών προς την ΚτΠ Μ.Α.Ε., οι οποίες θα υλοποιηθούν μέσω των ακόλουθων έργων: </w:t>
      </w:r>
    </w:p>
    <w:p w14:paraId="06F10AFB" w14:textId="77777777" w:rsidR="004114C1" w:rsidRPr="00F5475A" w:rsidRDefault="004114C1" w:rsidP="004114C1">
      <w:pPr>
        <w:ind w:left="270"/>
        <w:rPr>
          <w:rFonts w:eastAsia="Calibri"/>
          <w:b/>
          <w:bCs/>
          <w:lang w:val="el-GR"/>
        </w:rPr>
      </w:pPr>
    </w:p>
    <w:p w14:paraId="683EE77E" w14:textId="30179675" w:rsidR="004114C1" w:rsidRPr="00F5475A" w:rsidRDefault="004114C1" w:rsidP="004114C1">
      <w:pPr>
        <w:rPr>
          <w:b/>
          <w:bCs/>
          <w:lang w:val="el-GR"/>
        </w:rPr>
      </w:pPr>
      <w:r w:rsidRPr="00F5475A">
        <w:rPr>
          <w:rFonts w:eastAsia="Calibri"/>
          <w:b/>
          <w:bCs/>
          <w:lang w:val="el-GR"/>
        </w:rPr>
        <w:t xml:space="preserve">Έργο 1: </w:t>
      </w:r>
      <w:r w:rsidR="00872A95" w:rsidRPr="00740045">
        <w:rPr>
          <w:rFonts w:eastAsia="Calibri"/>
          <w:u w:val="single"/>
          <w:lang w:val="el-GR"/>
        </w:rPr>
        <w:t>Τεχνικός Σύμβουλος σχεδιασμού και διαχείρισης του Προγράμματος</w:t>
      </w:r>
      <w:r w:rsidR="00872A95" w:rsidRPr="00A2658B">
        <w:rPr>
          <w:b/>
          <w:bCs/>
          <w:lang w:val="el-GR"/>
        </w:rPr>
        <w:t xml:space="preserve"> </w:t>
      </w:r>
      <w:r w:rsidRPr="00A2658B">
        <w:rPr>
          <w:b/>
          <w:bCs/>
          <w:lang w:val="el-GR"/>
        </w:rPr>
        <w:t>«Υποστηρικτικά μέτρα των νέων ηλικίας δεκαοκτώ (18) και δεκαεννέα (19) ετών»(“Youth Pass”)»</w:t>
      </w:r>
    </w:p>
    <w:p w14:paraId="5043C256" w14:textId="77777777" w:rsidR="004114C1" w:rsidRPr="0058063E" w:rsidRDefault="004114C1" w:rsidP="004114C1">
      <w:pPr>
        <w:rPr>
          <w:rFonts w:eastAsia="Calibri"/>
          <w:lang w:val="el-GR"/>
        </w:rPr>
      </w:pPr>
      <w:r w:rsidRPr="00F5475A">
        <w:rPr>
          <w:rFonts w:eastAsia="Calibri"/>
          <w:lang w:val="el-GR"/>
        </w:rPr>
        <w:t xml:space="preserve">Το συγκεκριμένο Έργο αφορά στην παροχή υπηρεσιών προς την ΚτΠ Μ.Α.Ε. για </w:t>
      </w:r>
      <w:r w:rsidRPr="00D25E9B">
        <w:rPr>
          <w:rFonts w:eastAsia="Calibri"/>
          <w:lang w:val="el-GR"/>
        </w:rPr>
        <w:t xml:space="preserve">την αξιολόγηση των αιτήσεων επιχορήγησης που απαιτούν χειρωνακτικό έλεγχο σε οποιοδήποτε βήμα του κύκλου ζωής τους καθώς επίσης και τη διενέργεια ελέγχων του Προγράμματος </w:t>
      </w:r>
      <w:r w:rsidRPr="00A2658B">
        <w:rPr>
          <w:b/>
          <w:bCs/>
          <w:lang w:val="el-GR"/>
        </w:rPr>
        <w:t>«Υποστηρικτικά μέτρα των νέων ηλικίας δεκαοκτώ (18) και δεκαεννέα (19) ετών»(“Youth Pass”)»</w:t>
      </w:r>
      <w:r w:rsidRPr="0058063E">
        <w:rPr>
          <w:rFonts w:eastAsia="Calibri"/>
          <w:lang w:val="el-GR"/>
        </w:rPr>
        <w:t xml:space="preserve">. </w:t>
      </w:r>
    </w:p>
    <w:p w14:paraId="528336DB" w14:textId="77777777" w:rsidR="004114C1" w:rsidRPr="00F5475A" w:rsidRDefault="004114C1" w:rsidP="004114C1">
      <w:pPr>
        <w:ind w:left="270"/>
        <w:rPr>
          <w:lang w:val="el-GR"/>
        </w:rPr>
      </w:pPr>
    </w:p>
    <w:p w14:paraId="0EDC52B1" w14:textId="2D8BA573" w:rsidR="004114C1" w:rsidRPr="00D25E9B" w:rsidRDefault="004114C1" w:rsidP="004114C1">
      <w:pPr>
        <w:rPr>
          <w:rFonts w:eastAsia="Calibri"/>
          <w:lang w:val="el-GR"/>
        </w:rPr>
      </w:pPr>
      <w:r w:rsidRPr="00F5475A">
        <w:rPr>
          <w:rFonts w:eastAsia="Calibri"/>
          <w:b/>
          <w:bCs/>
          <w:lang w:val="el-GR"/>
        </w:rPr>
        <w:t xml:space="preserve">Έργο2: </w:t>
      </w:r>
      <w:r w:rsidRPr="001D6B30">
        <w:rPr>
          <w:rFonts w:eastAsia="Calibri"/>
          <w:u w:val="single"/>
          <w:lang w:val="el-GR"/>
        </w:rPr>
        <w:t>«</w:t>
      </w:r>
      <w:bookmarkStart w:id="445" w:name="_Hlk147320147"/>
      <w:r w:rsidR="00AF1B1B" w:rsidRPr="005C6FAD">
        <w:rPr>
          <w:rFonts w:eastAsia="SimSun"/>
          <w:u w:val="single"/>
          <w:lang w:val="el-GR"/>
        </w:rPr>
        <w:t xml:space="preserve">Σχεδιασμός Υλοποίηση και Λειτουργία </w:t>
      </w:r>
      <w:r w:rsidR="00AF1B1B">
        <w:rPr>
          <w:rFonts w:eastAsia="SimSun"/>
          <w:u w:val="single"/>
          <w:lang w:val="el-GR"/>
        </w:rPr>
        <w:t xml:space="preserve">της Ψηφιακής Πλατφόρμας του Προγράμματος </w:t>
      </w:r>
      <w:r w:rsidR="00AF1B1B" w:rsidRPr="00AF1B1B">
        <w:rPr>
          <w:rFonts w:eastAsia="SimSun"/>
          <w:b/>
          <w:bCs/>
          <w:lang w:val="el-GR"/>
        </w:rPr>
        <w:t>«</w:t>
      </w:r>
      <w:r w:rsidR="00AF1B1B" w:rsidRPr="00AF1B1B">
        <w:rPr>
          <w:b/>
          <w:bCs/>
          <w:lang w:val="el-GR"/>
        </w:rPr>
        <w:t>Υποστηρικτικά μέτρα των νέων ηλικίας δεκαοκτώ (18) και δεκαεννέα (19) ετών</w:t>
      </w:r>
      <w:r w:rsidR="00AF1B1B" w:rsidRPr="00AF1B1B">
        <w:rPr>
          <w:rFonts w:eastAsia="SimSun"/>
          <w:b/>
          <w:bCs/>
          <w:lang w:val="el-GR"/>
        </w:rPr>
        <w:t>» (“</w:t>
      </w:r>
      <w:r w:rsidR="00AF1B1B" w:rsidRPr="00AF1B1B">
        <w:rPr>
          <w:rFonts w:eastAsia="SimSun"/>
          <w:b/>
          <w:bCs/>
          <w:lang w:val="en-US"/>
        </w:rPr>
        <w:t>YOUTH</w:t>
      </w:r>
      <w:r w:rsidR="00AF1B1B" w:rsidRPr="00AF1B1B">
        <w:rPr>
          <w:rFonts w:eastAsia="SimSun"/>
          <w:b/>
          <w:bCs/>
          <w:lang w:val="el-GR"/>
        </w:rPr>
        <w:t xml:space="preserve"> </w:t>
      </w:r>
      <w:r w:rsidR="00AF1B1B" w:rsidRPr="00AF1B1B">
        <w:rPr>
          <w:rFonts w:eastAsia="SimSun"/>
          <w:b/>
          <w:bCs/>
          <w:lang w:val="en-US"/>
        </w:rPr>
        <w:t>PASS</w:t>
      </w:r>
      <w:r w:rsidR="00AF1B1B" w:rsidRPr="00AF1B1B">
        <w:rPr>
          <w:rFonts w:eastAsia="SimSun"/>
          <w:b/>
          <w:bCs/>
          <w:lang w:val="el-GR"/>
        </w:rPr>
        <w:t>”)</w:t>
      </w:r>
      <w:bookmarkEnd w:id="445"/>
      <w:r w:rsidRPr="00A2658B">
        <w:rPr>
          <w:b/>
          <w:bCs/>
          <w:lang w:val="el-GR"/>
        </w:rPr>
        <w:t>»</w:t>
      </w:r>
    </w:p>
    <w:p w14:paraId="355D0FB1" w14:textId="77777777" w:rsidR="004114C1" w:rsidRPr="00F5475A" w:rsidRDefault="004114C1" w:rsidP="004114C1">
      <w:pPr>
        <w:spacing w:before="60" w:after="0" w:line="312" w:lineRule="auto"/>
        <w:rPr>
          <w:rFonts w:eastAsia="Calibri"/>
          <w:lang w:val="el-GR"/>
        </w:rPr>
      </w:pPr>
      <w:r w:rsidRPr="00F5475A">
        <w:rPr>
          <w:rFonts w:eastAsia="Calibri"/>
          <w:lang w:val="el-GR"/>
        </w:rPr>
        <w:t>Το συγκεκριμένο Έργο αφορά στην υλοποίηση και θέση σε λειτουργία της πλατφόρμας του Προγράμματος «</w:t>
      </w:r>
      <w:r>
        <w:rPr>
          <w:rFonts w:eastAsia="Calibri"/>
          <w:lang w:val="en-US"/>
        </w:rPr>
        <w:t>Youth</w:t>
      </w:r>
      <w:r w:rsidRPr="00F5475A">
        <w:rPr>
          <w:rFonts w:eastAsia="Calibri"/>
          <w:lang w:val="el-GR"/>
        </w:rPr>
        <w:t xml:space="preserve"> </w:t>
      </w:r>
      <w:r>
        <w:rPr>
          <w:rFonts w:eastAsia="Calibri"/>
          <w:lang w:val="en-US"/>
        </w:rPr>
        <w:t>Pass</w:t>
      </w:r>
      <w:r w:rsidRPr="00F5475A">
        <w:rPr>
          <w:rFonts w:eastAsia="Calibri"/>
          <w:lang w:val="el-GR"/>
        </w:rPr>
        <w:t xml:space="preserve">» και περιλαμβάνονται κατ’ ελάχιστο οι ακόλουθες υπηρεσίες: </w:t>
      </w:r>
    </w:p>
    <w:p w14:paraId="4E2FC667" w14:textId="77777777" w:rsidR="004114C1" w:rsidRPr="00F5475A" w:rsidRDefault="004114C1" w:rsidP="004114C1">
      <w:pPr>
        <w:pStyle w:val="aff"/>
        <w:numPr>
          <w:ilvl w:val="0"/>
          <w:numId w:val="39"/>
        </w:numPr>
        <w:suppressAutoHyphens w:val="0"/>
        <w:spacing w:before="60" w:after="0" w:line="312" w:lineRule="auto"/>
        <w:rPr>
          <w:lang w:val="el-GR"/>
        </w:rPr>
      </w:pPr>
      <w:r w:rsidRPr="00F5475A">
        <w:rPr>
          <w:lang w:val="el-GR"/>
        </w:rPr>
        <w:t>Υλοποίηση της Πλατφόρμας σύμφωνα με την ανάλυση απαιτήσεων και τις προδιαγραφές που θα δοθούν από την ΚτΠ Μ.Α.Ε..</w:t>
      </w:r>
    </w:p>
    <w:p w14:paraId="19DB33BD" w14:textId="77777777" w:rsidR="004114C1" w:rsidRPr="00F5475A" w:rsidRDefault="004114C1" w:rsidP="004114C1">
      <w:pPr>
        <w:pStyle w:val="aff"/>
        <w:numPr>
          <w:ilvl w:val="0"/>
          <w:numId w:val="39"/>
        </w:numPr>
        <w:suppressAutoHyphens w:val="0"/>
        <w:spacing w:before="60" w:after="0" w:line="312" w:lineRule="auto"/>
        <w:rPr>
          <w:lang w:val="el-GR"/>
        </w:rPr>
      </w:pPr>
      <w:r w:rsidRPr="00F5475A">
        <w:rPr>
          <w:lang w:val="el-GR"/>
        </w:rPr>
        <w:t xml:space="preserve">Εκτέλεση των απαραίτητων δοκιμών ελέγχου ποιότητας. </w:t>
      </w:r>
    </w:p>
    <w:p w14:paraId="095C96BB" w14:textId="77777777" w:rsidR="004114C1" w:rsidRPr="00F5475A" w:rsidRDefault="004114C1" w:rsidP="004114C1">
      <w:pPr>
        <w:pStyle w:val="aff"/>
        <w:numPr>
          <w:ilvl w:val="0"/>
          <w:numId w:val="39"/>
        </w:numPr>
        <w:suppressAutoHyphens w:val="0"/>
        <w:spacing w:before="60" w:after="0" w:line="312" w:lineRule="auto"/>
        <w:rPr>
          <w:lang w:val="el-GR"/>
        </w:rPr>
      </w:pPr>
      <w:r w:rsidRPr="00F5475A">
        <w:rPr>
          <w:lang w:val="el-GR"/>
        </w:rPr>
        <w:lastRenderedPageBreak/>
        <w:t>Εγκατάσταση και θέση σε λειτουργία στις υποδομές που θα υποδειχθούν από την ΚτΠ Μ.Α.Ε..</w:t>
      </w:r>
    </w:p>
    <w:p w14:paraId="400F38D5" w14:textId="77777777" w:rsidR="004114C1" w:rsidRPr="00F5475A" w:rsidRDefault="004114C1" w:rsidP="004114C1">
      <w:pPr>
        <w:pStyle w:val="aff"/>
        <w:numPr>
          <w:ilvl w:val="0"/>
          <w:numId w:val="39"/>
        </w:numPr>
        <w:suppressAutoHyphens w:val="0"/>
        <w:spacing w:before="60" w:after="0" w:line="312" w:lineRule="auto"/>
        <w:rPr>
          <w:rFonts w:eastAsia="Calibri"/>
          <w:u w:val="single"/>
          <w:lang w:val="el-GR"/>
        </w:rPr>
      </w:pPr>
      <w:r w:rsidRPr="00F5475A">
        <w:rPr>
          <w:lang w:val="el-GR"/>
        </w:rPr>
        <w:t xml:space="preserve">Επικοινωνία και διασύνδεση της Πλατφόρμας με τα απαραίτητα για τους σκοπούς του Προγράμματος μητρώα της δημόσια διοίκησης. </w:t>
      </w:r>
    </w:p>
    <w:p w14:paraId="2304265C" w14:textId="77777777" w:rsidR="004114C1" w:rsidRPr="00F5475A" w:rsidRDefault="004114C1" w:rsidP="004114C1">
      <w:pPr>
        <w:pStyle w:val="aff"/>
        <w:numPr>
          <w:ilvl w:val="0"/>
          <w:numId w:val="39"/>
        </w:numPr>
        <w:suppressAutoHyphens w:val="0"/>
        <w:spacing w:before="60" w:after="0" w:line="312" w:lineRule="auto"/>
        <w:rPr>
          <w:rFonts w:eastAsia="Calibri"/>
          <w:u w:val="single"/>
          <w:lang w:val="el-GR"/>
        </w:rPr>
      </w:pPr>
      <w:r w:rsidRPr="00F5475A">
        <w:rPr>
          <w:lang w:val="el-GR"/>
        </w:rPr>
        <w:t xml:space="preserve">Αυτοματοποιημένη διασύνδεση με τα χρηματοπιστωτικά ιδρύματα </w:t>
      </w:r>
    </w:p>
    <w:p w14:paraId="71406F3C" w14:textId="77777777" w:rsidR="004114C1" w:rsidRPr="00F5475A" w:rsidRDefault="004114C1" w:rsidP="004114C1">
      <w:pPr>
        <w:pStyle w:val="aff"/>
        <w:numPr>
          <w:ilvl w:val="0"/>
          <w:numId w:val="39"/>
        </w:numPr>
        <w:suppressAutoHyphens w:val="0"/>
        <w:spacing w:before="60" w:after="0" w:line="312" w:lineRule="auto"/>
        <w:rPr>
          <w:rFonts w:eastAsia="Calibri"/>
          <w:u w:val="single"/>
          <w:lang w:val="el-GR"/>
        </w:rPr>
      </w:pPr>
      <w:r w:rsidRPr="00F5475A">
        <w:rPr>
          <w:lang w:val="el-GR"/>
        </w:rPr>
        <w:t>Αντιπαραβολή στοιχείων μεταξύ Πλατφόρμας και χρηματοπιστωτικών ιδρυμάτων</w:t>
      </w:r>
    </w:p>
    <w:p w14:paraId="4FF84C81" w14:textId="77777777" w:rsidR="004114C1" w:rsidRPr="00397011" w:rsidRDefault="004114C1" w:rsidP="004114C1">
      <w:pPr>
        <w:pStyle w:val="aff"/>
        <w:numPr>
          <w:ilvl w:val="0"/>
          <w:numId w:val="39"/>
        </w:numPr>
        <w:suppressAutoHyphens w:val="0"/>
        <w:spacing w:before="60" w:after="0" w:line="312" w:lineRule="auto"/>
        <w:rPr>
          <w:rFonts w:eastAsia="Calibri"/>
          <w:u w:val="single"/>
        </w:rPr>
      </w:pPr>
      <w:r>
        <w:t xml:space="preserve">Σχεδιασμός ασφάλειας συστήματος. </w:t>
      </w:r>
    </w:p>
    <w:p w14:paraId="039BC683" w14:textId="77777777" w:rsidR="004114C1" w:rsidRPr="00F5475A" w:rsidRDefault="004114C1" w:rsidP="004114C1">
      <w:pPr>
        <w:pStyle w:val="aff"/>
        <w:numPr>
          <w:ilvl w:val="0"/>
          <w:numId w:val="39"/>
        </w:numPr>
        <w:suppressAutoHyphens w:val="0"/>
        <w:spacing w:before="60" w:after="0" w:line="312" w:lineRule="auto"/>
        <w:rPr>
          <w:rFonts w:eastAsia="Calibri"/>
          <w:u w:val="single"/>
          <w:lang w:val="el-GR"/>
        </w:rPr>
      </w:pPr>
      <w:r w:rsidRPr="00F5475A">
        <w:rPr>
          <w:lang w:val="el-GR"/>
        </w:rPr>
        <w:t xml:space="preserve">Τεχνική υποστήριξη σε όλο τον κύκλο ζωής του Προγράμματος. </w:t>
      </w:r>
    </w:p>
    <w:p w14:paraId="0A1B344F" w14:textId="77777777" w:rsidR="004114C1" w:rsidRPr="00F5475A" w:rsidRDefault="004114C1" w:rsidP="004114C1">
      <w:pPr>
        <w:pStyle w:val="aff"/>
        <w:shd w:val="clear" w:color="auto" w:fill="FFFFFF"/>
        <w:ind w:left="270"/>
        <w:rPr>
          <w:lang w:val="el-GR"/>
        </w:rPr>
      </w:pPr>
    </w:p>
    <w:p w14:paraId="50B26E53" w14:textId="77777777" w:rsidR="004114C1" w:rsidRPr="00F5475A" w:rsidRDefault="004114C1" w:rsidP="004114C1">
      <w:pPr>
        <w:rPr>
          <w:rFonts w:eastAsia="Calibri"/>
          <w:lang w:val="el-GR"/>
        </w:rPr>
      </w:pPr>
      <w:r w:rsidRPr="00F5475A">
        <w:rPr>
          <w:rFonts w:eastAsia="Calibri"/>
          <w:b/>
          <w:bCs/>
          <w:lang w:val="el-GR"/>
        </w:rPr>
        <w:t xml:space="preserve">Έργο 3: </w:t>
      </w:r>
      <w:r w:rsidRPr="00F5475A">
        <w:rPr>
          <w:rFonts w:eastAsia="Calibri"/>
          <w:u w:val="single"/>
          <w:lang w:val="el-GR"/>
        </w:rPr>
        <w:t>«Υπηρεσίες γραφείου υποστήριξης δικαιούχων (</w:t>
      </w:r>
      <w:r w:rsidRPr="00AC7D0D">
        <w:rPr>
          <w:rFonts w:eastAsia="Calibri"/>
          <w:u w:val="single"/>
        </w:rPr>
        <w:t>Help</w:t>
      </w:r>
      <w:r w:rsidRPr="00F5475A">
        <w:rPr>
          <w:rFonts w:eastAsia="Calibri"/>
          <w:u w:val="single"/>
          <w:lang w:val="el-GR"/>
        </w:rPr>
        <w:t>-</w:t>
      </w:r>
      <w:r w:rsidRPr="00AC7D0D">
        <w:rPr>
          <w:rFonts w:eastAsia="Calibri"/>
          <w:u w:val="single"/>
        </w:rPr>
        <w:t>Desk</w:t>
      </w:r>
      <w:r w:rsidRPr="00F5475A">
        <w:rPr>
          <w:rFonts w:eastAsia="Calibri"/>
          <w:u w:val="single"/>
          <w:lang w:val="el-GR"/>
        </w:rPr>
        <w:t xml:space="preserve">) για το Πρόγραμμα </w:t>
      </w:r>
      <w:r w:rsidRPr="00A2658B">
        <w:rPr>
          <w:b/>
          <w:bCs/>
          <w:lang w:val="el-GR"/>
        </w:rPr>
        <w:t>«Υποστηρικτικά μέτρα των νέων ηλικίας δεκαοκτώ (18) και δεκαεννέα (19) ετών»(“Youth Pass”)»</w:t>
      </w:r>
    </w:p>
    <w:p w14:paraId="683F45C2" w14:textId="77777777" w:rsidR="004114C1" w:rsidRPr="00F5475A" w:rsidRDefault="004114C1" w:rsidP="004114C1">
      <w:pPr>
        <w:rPr>
          <w:lang w:val="el-GR"/>
        </w:rPr>
      </w:pPr>
      <w:r>
        <w:rPr>
          <w:lang w:val="el-GR"/>
        </w:rPr>
        <w:t>Το συγκεκριμένο έργο αφορά στην</w:t>
      </w:r>
      <w:r w:rsidRPr="00F5475A">
        <w:rPr>
          <w:lang w:val="el-GR"/>
        </w:rPr>
        <w:t xml:space="preserve"> παροχή υπηρεσιών για όλη τη διάρκεια της δράσης </w:t>
      </w:r>
      <w:r>
        <w:rPr>
          <w:lang w:val="en-US"/>
        </w:rPr>
        <w:t>Youth</w:t>
      </w:r>
      <w:r w:rsidRPr="00F5475A">
        <w:rPr>
          <w:lang w:val="el-GR"/>
        </w:rPr>
        <w:t xml:space="preserve"> </w:t>
      </w:r>
      <w:r w:rsidRPr="00F5475A">
        <w:rPr>
          <w:lang w:val="en-US"/>
        </w:rPr>
        <w:t>PASS</w:t>
      </w:r>
      <w:r w:rsidRPr="00F5475A">
        <w:rPr>
          <w:lang w:val="el-GR"/>
        </w:rPr>
        <w:t xml:space="preserve"> με σκοπό την </w:t>
      </w:r>
      <w:r w:rsidRPr="00F5475A">
        <w:rPr>
          <w:rFonts w:eastAsia="Calibri"/>
          <w:lang w:val="el-GR"/>
        </w:rPr>
        <w:t>παροχή υπηρεσιών υποστήριξης δικαιούχων (</w:t>
      </w:r>
      <w:r w:rsidRPr="00F5475A">
        <w:rPr>
          <w:rFonts w:eastAsia="Calibri"/>
          <w:lang w:val="en-US"/>
        </w:rPr>
        <w:t>Help</w:t>
      </w:r>
      <w:r w:rsidRPr="00F5475A">
        <w:rPr>
          <w:rFonts w:eastAsia="Calibri"/>
          <w:lang w:val="el-GR"/>
        </w:rPr>
        <w:t xml:space="preserve"> </w:t>
      </w:r>
      <w:r w:rsidRPr="00F5475A">
        <w:rPr>
          <w:rFonts w:eastAsia="Calibri"/>
          <w:lang w:val="en-US"/>
        </w:rPr>
        <w:t>Desk</w:t>
      </w:r>
      <w:r w:rsidRPr="00F5475A">
        <w:rPr>
          <w:rFonts w:eastAsia="Calibri"/>
          <w:lang w:val="el-GR"/>
        </w:rPr>
        <w:t xml:space="preserve">) σε δύο (2) επίπεδα α) </w:t>
      </w:r>
      <w:r w:rsidRPr="00F5475A">
        <w:rPr>
          <w:lang w:val="el-GR"/>
        </w:rPr>
        <w:t>Γραφείο υποστήριξης 1ου επιπέδου (</w:t>
      </w:r>
      <w:r w:rsidRPr="00CC7164">
        <w:t>help</w:t>
      </w:r>
      <w:r w:rsidRPr="00F5475A">
        <w:rPr>
          <w:lang w:val="el-GR"/>
        </w:rPr>
        <w:t xml:space="preserve"> </w:t>
      </w:r>
      <w:r w:rsidRPr="00CC7164">
        <w:t>desk</w:t>
      </w:r>
      <w:r w:rsidRPr="00F5475A">
        <w:rPr>
          <w:lang w:val="el-GR"/>
        </w:rPr>
        <w:t>) και β) Γραφείο Υποστήριξης 2ου επιπέδου (</w:t>
      </w:r>
      <w:r w:rsidRPr="0052075A">
        <w:t>back</w:t>
      </w:r>
      <w:r w:rsidRPr="00F5475A">
        <w:rPr>
          <w:lang w:val="el-GR"/>
        </w:rPr>
        <w:t>-</w:t>
      </w:r>
      <w:r w:rsidRPr="0052075A">
        <w:t>office</w:t>
      </w:r>
      <w:r w:rsidRPr="00F5475A">
        <w:rPr>
          <w:lang w:val="el-GR"/>
        </w:rPr>
        <w:t xml:space="preserve">), καθώς και Σύνταξη Πλάνου Εφαρμογής για την παροχή των παραπάνω υπηρεσιών. </w:t>
      </w:r>
    </w:p>
    <w:p w14:paraId="5E641AFC" w14:textId="77777777" w:rsidR="004114C1" w:rsidRPr="00F5475A" w:rsidRDefault="004114C1" w:rsidP="004114C1">
      <w:pPr>
        <w:ind w:left="270"/>
        <w:rPr>
          <w:rFonts w:eastAsia="Calibri"/>
          <w:u w:val="single"/>
          <w:lang w:val="el-GR"/>
        </w:rPr>
      </w:pPr>
    </w:p>
    <w:p w14:paraId="416C2AE3" w14:textId="77777777" w:rsidR="004114C1" w:rsidRPr="00F5475A" w:rsidRDefault="004114C1" w:rsidP="004114C1">
      <w:pPr>
        <w:shd w:val="clear" w:color="auto" w:fill="FFFFFF"/>
        <w:tabs>
          <w:tab w:val="left" w:pos="900"/>
        </w:tabs>
        <w:rPr>
          <w:lang w:val="el-GR"/>
        </w:rPr>
      </w:pPr>
      <w:r w:rsidRPr="00F5475A">
        <w:rPr>
          <w:b/>
          <w:bCs/>
          <w:lang w:val="el-GR"/>
        </w:rPr>
        <w:t>Έργο 4:</w:t>
      </w:r>
      <w:r w:rsidRPr="00F5475A">
        <w:rPr>
          <w:lang w:val="el-GR"/>
        </w:rPr>
        <w:t xml:space="preserve"> </w:t>
      </w:r>
      <w:r w:rsidRPr="00F5475A">
        <w:rPr>
          <w:u w:val="single"/>
          <w:lang w:val="el-GR"/>
        </w:rPr>
        <w:t xml:space="preserve">«Υπηρεσίες δημοσιότητας στο πλαίσιο του Προγράμματος </w:t>
      </w:r>
      <w:r w:rsidRPr="00A2658B">
        <w:rPr>
          <w:b/>
          <w:bCs/>
          <w:lang w:val="el-GR"/>
        </w:rPr>
        <w:t>«Υποστηρικτικά μέτρα των νέων ηλικίας δεκαοκτώ (18) και δεκαεννέα (19) ετών»(“Youth Pass”)»</w:t>
      </w:r>
    </w:p>
    <w:p w14:paraId="6DB60B2C" w14:textId="4CAFD7B3" w:rsidR="004114C1" w:rsidRPr="00F5475A" w:rsidRDefault="004114C1" w:rsidP="004114C1">
      <w:pPr>
        <w:rPr>
          <w:lang w:val="el-GR"/>
        </w:rPr>
      </w:pPr>
      <w:r w:rsidRPr="00F5475A">
        <w:rPr>
          <w:rFonts w:eastAsia="Calibri"/>
          <w:lang w:val="el-GR"/>
        </w:rPr>
        <w:t xml:space="preserve">Το συγκεκριμένο Έργο </w:t>
      </w:r>
      <w:r>
        <w:rPr>
          <w:rFonts w:eastAsia="Calibri"/>
          <w:lang w:val="el-GR"/>
        </w:rPr>
        <w:t xml:space="preserve">αφορά </w:t>
      </w:r>
      <w:r>
        <w:rPr>
          <w:lang w:val="el-GR"/>
        </w:rPr>
        <w:t>στην</w:t>
      </w:r>
      <w:r w:rsidRPr="00F5475A">
        <w:rPr>
          <w:lang w:val="el-GR"/>
        </w:rPr>
        <w:t xml:space="preserve"> παροχή υπηρεσιών</w:t>
      </w:r>
      <w:r>
        <w:rPr>
          <w:lang w:val="el-GR"/>
        </w:rPr>
        <w:t xml:space="preserve"> δημοσιότητας για το Πρόγραμμα </w:t>
      </w:r>
      <w:r w:rsidRPr="00A2658B">
        <w:rPr>
          <w:b/>
          <w:bCs/>
          <w:lang w:val="el-GR"/>
        </w:rPr>
        <w:t>«Υποστηρικτικά μέτρα των νέων ηλικίας δεκαοκτώ (18) και δεκαεννέα (19) ετών»(“Youth Pass”)»</w:t>
      </w:r>
      <w:r>
        <w:rPr>
          <w:rFonts w:eastAsia="Calibri"/>
          <w:lang w:val="el-GR"/>
        </w:rPr>
        <w:t>.</w:t>
      </w:r>
    </w:p>
    <w:p w14:paraId="7BD78679" w14:textId="77777777" w:rsidR="004114C1" w:rsidRPr="00F5475A" w:rsidRDefault="004114C1" w:rsidP="004114C1">
      <w:pPr>
        <w:pStyle w:val="aff"/>
        <w:shd w:val="clear" w:color="auto" w:fill="FFFFFF"/>
        <w:tabs>
          <w:tab w:val="left" w:pos="900"/>
        </w:tabs>
        <w:ind w:left="270"/>
        <w:rPr>
          <w:lang w:val="el-GR"/>
        </w:rPr>
      </w:pPr>
    </w:p>
    <w:p w14:paraId="164EDAF4" w14:textId="77777777" w:rsidR="004114C1" w:rsidRPr="00F5475A" w:rsidRDefault="004114C1" w:rsidP="004114C1">
      <w:pPr>
        <w:shd w:val="clear" w:color="auto" w:fill="FFFFFF"/>
        <w:tabs>
          <w:tab w:val="left" w:pos="900"/>
        </w:tabs>
        <w:rPr>
          <w:u w:val="single"/>
          <w:lang w:val="el-GR"/>
        </w:rPr>
      </w:pPr>
      <w:r w:rsidRPr="00F5475A">
        <w:rPr>
          <w:b/>
          <w:bCs/>
          <w:lang w:val="el-GR"/>
        </w:rPr>
        <w:t xml:space="preserve">Έργο 5: </w:t>
      </w:r>
      <w:r w:rsidRPr="00F5475A">
        <w:rPr>
          <w:u w:val="single"/>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Pr="00A2658B">
        <w:rPr>
          <w:b/>
          <w:bCs/>
          <w:lang w:val="el-GR"/>
        </w:rPr>
        <w:t>«Υποστηρικτικά μέτρα των νέων ηλικίας δεκαοκτώ (18) και δεκαεννέα (19) ετών»(“Youth Pass”)»</w:t>
      </w:r>
    </w:p>
    <w:p w14:paraId="5CFCD26E" w14:textId="1576B681" w:rsidR="00BD0298" w:rsidRPr="00BD0298" w:rsidRDefault="004114C1" w:rsidP="00370D99">
      <w:pPr>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6A219BC0" w14:textId="5F300B07" w:rsidR="00BD0298" w:rsidRPr="00EF2204" w:rsidRDefault="00BD0298">
      <w:pPr>
        <w:pStyle w:val="4"/>
        <w:numPr>
          <w:ilvl w:val="1"/>
          <w:numId w:val="22"/>
        </w:numPr>
        <w:ind w:hanging="306"/>
        <w:rPr>
          <w:rFonts w:cs="Tahoma"/>
          <w:szCs w:val="22"/>
          <w:lang w:val="el-GR"/>
        </w:rPr>
      </w:pPr>
      <w:bookmarkStart w:id="446" w:name="_Toc97194339"/>
      <w:bookmarkStart w:id="447" w:name="_Ref97199271"/>
      <w:bookmarkStart w:id="448" w:name="_Ref122694847"/>
      <w:bookmarkStart w:id="449" w:name="_Ref122695017"/>
      <w:bookmarkStart w:id="450" w:name="_Toc147328432"/>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46"/>
      <w:bookmarkEnd w:id="447"/>
      <w:bookmarkEnd w:id="448"/>
      <w:bookmarkEnd w:id="449"/>
      <w:bookmarkEnd w:id="450"/>
      <w:r w:rsidR="00B256BC">
        <w:rPr>
          <w:rFonts w:cs="Tahoma"/>
          <w:szCs w:val="22"/>
          <w:lang w:val="el-GR"/>
        </w:rPr>
        <w:t xml:space="preserve"> </w:t>
      </w:r>
    </w:p>
    <w:p w14:paraId="01641156" w14:textId="17685990" w:rsidR="00244E0C" w:rsidRPr="00244E0C" w:rsidRDefault="00244E0C" w:rsidP="00244E0C">
      <w:pPr>
        <w:rPr>
          <w:rFonts w:eastAsia="Calibri"/>
          <w:lang w:val="el-GR"/>
        </w:rPr>
      </w:pPr>
      <w:r w:rsidRPr="00244E0C">
        <w:rPr>
          <w:rFonts w:eastAsia="Calibri"/>
          <w:lang w:val="el-GR"/>
        </w:rPr>
        <w:t xml:space="preserve">Αντικείμενο του έργου είναι η Δημιουργία μιας ψηφιακής πλατφόρμας αυτοματοποιημένων ερωτοαπαντήσεων για την υποβοήθηση της επικοινωνίας των πολίτων για τις ανάγκες της δράσης </w:t>
      </w:r>
      <w:r w:rsidR="003E468D" w:rsidRPr="00A2658B">
        <w:rPr>
          <w:b/>
          <w:bCs/>
          <w:lang w:val="el-GR"/>
        </w:rPr>
        <w:t>«Υποστηρικτικά μέτρα των νέων ηλικίας δεκαοκτώ (18) και δεκαεννέα (19) ετών»(“Youth Pass”)»</w:t>
      </w:r>
      <w:r w:rsidRPr="00244E0C">
        <w:rPr>
          <w:rFonts w:eastAsia="Calibri"/>
          <w:lang w:val="el-GR"/>
        </w:rPr>
        <w:t>. Συγκεκριμένα, ο ανάδοχος θα δημιουργήσει ένα λογισμικό σύστημα αυτοματοποιημένων ερωτοαπαντήσεων (</w:t>
      </w:r>
      <w:r w:rsidRPr="00244E0C">
        <w:rPr>
          <w:rFonts w:eastAsia="Calibri"/>
          <w:b/>
          <w:bCs/>
          <w:lang w:val="el-GR"/>
        </w:rPr>
        <w:t>απεριόριστος ο αριθμός και σύμφωνα πάντα με τις ανάγκες και τις υποδείξεις της Αναθέτουσας Αρχής</w:t>
      </w:r>
      <w:r w:rsidRPr="00244E0C">
        <w:rPr>
          <w:rFonts w:eastAsia="Calibri"/>
          <w:lang w:val="el-GR"/>
        </w:rPr>
        <w:t>) το οποίο θα αποτελεί ένα πρόγραμμα ψηφιακού διαλόγου, θα βασίζεται σε στατιστικά μοντέλα Μηχανικής εκμάθησης, θα υποστηρίξει σύγχρονους αλγόριθμους Μηχανικής Εκμάθησης (</w:t>
      </w:r>
      <w:r w:rsidRPr="00244E0C">
        <w:rPr>
          <w:rFonts w:eastAsia="Calibri"/>
        </w:rPr>
        <w:t>Machine</w:t>
      </w:r>
      <w:r w:rsidRPr="00244E0C">
        <w:rPr>
          <w:rFonts w:eastAsia="Calibri"/>
          <w:lang w:val="el-GR"/>
        </w:rPr>
        <w:t xml:space="preserve"> </w:t>
      </w:r>
      <w:r w:rsidRPr="00244E0C">
        <w:rPr>
          <w:rFonts w:eastAsia="Calibri"/>
        </w:rPr>
        <w:t>Learning</w:t>
      </w:r>
      <w:r w:rsidRPr="00244E0C">
        <w:rPr>
          <w:rFonts w:eastAsia="Calibri"/>
          <w:lang w:val="el-GR"/>
        </w:rPr>
        <w:t>) καθώς και επεξεργασίας γραπτής φυσικής γλώσσας (</w:t>
      </w:r>
      <w:r w:rsidRPr="00244E0C">
        <w:rPr>
          <w:rFonts w:eastAsia="Calibri"/>
        </w:rPr>
        <w:t>Natural</w:t>
      </w:r>
      <w:r w:rsidRPr="00244E0C">
        <w:rPr>
          <w:rFonts w:eastAsia="Calibri"/>
          <w:lang w:val="el-GR"/>
        </w:rPr>
        <w:t xml:space="preserve"> </w:t>
      </w:r>
      <w:r w:rsidRPr="00244E0C">
        <w:rPr>
          <w:rFonts w:eastAsia="Calibri"/>
        </w:rPr>
        <w:t>Language</w:t>
      </w:r>
      <w:r w:rsidRPr="00244E0C">
        <w:rPr>
          <w:rFonts w:eastAsia="Calibri"/>
          <w:lang w:val="el-GR"/>
        </w:rPr>
        <w:t xml:space="preserve"> </w:t>
      </w:r>
      <w:r w:rsidRPr="00244E0C">
        <w:rPr>
          <w:rFonts w:eastAsia="Calibri"/>
        </w:rPr>
        <w:t>Processing</w:t>
      </w:r>
      <w:r w:rsidRPr="00244E0C">
        <w:rPr>
          <w:rFonts w:eastAsia="Calibri"/>
          <w:lang w:val="el-GR"/>
        </w:rPr>
        <w:t>). Επιπρόσθετα, μέσω κατάλληλου διαχειριστικού περιβάλλοντος, ο διαχειριστής μέσω γραφικού περιβάλλοντος θα μπορεί να εξάγει στατιστικά χρήσης του ψηφιακού βοηθού (</w:t>
      </w:r>
      <w:r w:rsidRPr="00244E0C">
        <w:rPr>
          <w:rFonts w:eastAsia="Calibri"/>
        </w:rPr>
        <w:t>chatbo</w:t>
      </w:r>
      <w:r w:rsidRPr="00244E0C">
        <w:rPr>
          <w:rFonts w:eastAsia="Calibri"/>
          <w:lang w:val="en-US"/>
        </w:rPr>
        <w:t>t</w:t>
      </w:r>
      <w:r w:rsidRPr="00244E0C">
        <w:rPr>
          <w:rFonts w:eastAsia="Calibri"/>
          <w:lang w:val="el-GR"/>
        </w:rPr>
        <w:t>).</w:t>
      </w:r>
    </w:p>
    <w:p w14:paraId="76F9B999" w14:textId="77777777" w:rsidR="00244E0C" w:rsidRPr="00244E0C" w:rsidRDefault="00244E0C" w:rsidP="00244E0C">
      <w:pPr>
        <w:rPr>
          <w:rFonts w:eastAsia="Calibri"/>
          <w:lang w:val="el-GR"/>
        </w:rPr>
      </w:pPr>
      <w:r w:rsidRPr="00244E0C">
        <w:rPr>
          <w:rFonts w:eastAsia="Calibri"/>
          <w:lang w:val="el-GR"/>
        </w:rPr>
        <w:t xml:space="preserve">Τα </w:t>
      </w:r>
      <w:r w:rsidRPr="00244E0C">
        <w:rPr>
          <w:rFonts w:eastAsia="Calibri"/>
        </w:rPr>
        <w:t>chatbots</w:t>
      </w:r>
      <w:r w:rsidRPr="00244E0C">
        <w:rPr>
          <w:rFonts w:eastAsia="Calibri"/>
          <w:lang w:val="el-GR"/>
        </w:rPr>
        <w:t xml:space="preserve"> έρχονται να δημιουργήσουν ακόμα ένα κανάλι επικοινωνίας μεταξύ των πολιτών και των Φορέων, επιπρόσθετο σε υφιστάμενα παραδοσιακά κανάλια, όπως είναι το τηλεφωνικό κέντρο, αυτοματοποιημένες φωνητικές πύλες, ιστοσελίδες, </w:t>
      </w:r>
      <w:r w:rsidRPr="00244E0C">
        <w:rPr>
          <w:rFonts w:eastAsia="Calibri"/>
        </w:rPr>
        <w:t>ticketing</w:t>
      </w:r>
      <w:r w:rsidRPr="00244E0C">
        <w:rPr>
          <w:rFonts w:eastAsia="Calibri"/>
          <w:lang w:val="el-GR"/>
        </w:rPr>
        <w:t xml:space="preserve"> συστήματα κλπ. Βασικό τους </w:t>
      </w:r>
      <w:r w:rsidRPr="00244E0C">
        <w:rPr>
          <w:rFonts w:eastAsia="Calibri"/>
          <w:lang w:val="el-GR"/>
        </w:rPr>
        <w:lastRenderedPageBreak/>
        <w:t xml:space="preserve">πλεονέκτημα είναι ότι μπορούν να είναι αρκετά έξυπνα, προσομοιάζουν συνομιλία με άνθρωπο, είναι ήδη “εγκαταστημένα” στα κινητά των χρηστών καθώς τρέχουν πάνω από υφιστάμενα λογισμικά γραπτής επικοινωνίας, όπως είναι ο </w:t>
      </w:r>
      <w:r w:rsidRPr="00244E0C">
        <w:rPr>
          <w:rFonts w:eastAsia="Calibri"/>
        </w:rPr>
        <w:t>facebook</w:t>
      </w:r>
      <w:r w:rsidRPr="00244E0C">
        <w:rPr>
          <w:rFonts w:eastAsia="Calibri"/>
          <w:lang w:val="el-GR"/>
        </w:rPr>
        <w:t xml:space="preserve"> </w:t>
      </w:r>
      <w:r w:rsidRPr="00244E0C">
        <w:rPr>
          <w:rFonts w:eastAsia="Calibri"/>
        </w:rPr>
        <w:t>messenger</w:t>
      </w:r>
      <w:r w:rsidRPr="00244E0C">
        <w:rPr>
          <w:rFonts w:eastAsia="Calibri"/>
          <w:lang w:val="el-GR"/>
        </w:rPr>
        <w:t xml:space="preserve">, μπορούν να θυμούνται δεδομένα, επιλογές και προτιμήσεις και θα μπορούν στο μέλλον να εκτελούν εγχρήματες συναλλαγές. Όλα αυτά από ένα ενιαίο περιβάλλον σε φυσική γλώσσα, το οποίο μάλιστα ήδη υπάρχει στα κινητά των χρηστών. Τα </w:t>
      </w:r>
      <w:r w:rsidRPr="00244E0C">
        <w:rPr>
          <w:rFonts w:eastAsia="Calibri"/>
        </w:rPr>
        <w:t>chatbots</w:t>
      </w:r>
      <w:r w:rsidRPr="00244E0C">
        <w:rPr>
          <w:rFonts w:eastAsia="Calibri"/>
          <w:lang w:val="el-GR"/>
        </w:rPr>
        <w:t xml:space="preserve"> μπορούν να λειτουργούν ως εναλλακτικό μέσο εξυπηρέτησης για τους πολίτες και τους εν γένει συναλλασσόμενους με έναν Οργανισμό.</w:t>
      </w:r>
    </w:p>
    <w:p w14:paraId="65522CF9" w14:textId="77777777" w:rsidR="00244E0C" w:rsidRPr="00244E0C" w:rsidRDefault="00244E0C" w:rsidP="00244E0C">
      <w:pPr>
        <w:rPr>
          <w:rFonts w:eastAsia="Calibri"/>
          <w:b/>
          <w:bCs/>
          <w:lang w:val="el-GR"/>
        </w:rPr>
      </w:pPr>
      <w:r w:rsidRPr="00244E0C">
        <w:rPr>
          <w:rFonts w:eastAsia="Calibri"/>
          <w:b/>
          <w:bCs/>
          <w:lang w:val="el-GR"/>
        </w:rPr>
        <w:t>Τεχνικές Προδιαγραφές</w:t>
      </w:r>
    </w:p>
    <w:p w14:paraId="1C9444B8" w14:textId="77777777" w:rsidR="00244E0C" w:rsidRPr="00244E0C" w:rsidRDefault="00244E0C" w:rsidP="00244E0C">
      <w:pPr>
        <w:rPr>
          <w:rFonts w:eastAsia="Calibri"/>
          <w:b/>
          <w:bCs/>
          <w:lang w:val="el-GR"/>
        </w:rPr>
      </w:pPr>
      <w:r w:rsidRPr="00244E0C">
        <w:rPr>
          <w:rFonts w:eastAsia="Calibri"/>
          <w:b/>
          <w:bCs/>
          <w:lang w:val="el-GR"/>
        </w:rPr>
        <w:t>Α. Γενικές Απαιτήσεις</w:t>
      </w:r>
    </w:p>
    <w:p w14:paraId="7F1D0EC5" w14:textId="77777777" w:rsidR="00244E0C" w:rsidRPr="00244E0C" w:rsidRDefault="00244E0C" w:rsidP="00244E0C">
      <w:pPr>
        <w:rPr>
          <w:rFonts w:eastAsia="Calibri"/>
          <w:lang w:val="el-GR"/>
        </w:rPr>
      </w:pPr>
      <w:r w:rsidRPr="00244E0C">
        <w:rPr>
          <w:rFonts w:eastAsia="Calibri"/>
          <w:lang w:val="el-GR"/>
        </w:rPr>
        <w:t>1. Το σύστημα θα καταλαβαίνει τη φυσική γλώσσα σε ελεύθερη γραπτή μορφή χρησιμοποιώντας στατιστικές μεθόδους και τεχνικές επεξεργασίας φυσικής γλώσσας (</w:t>
      </w:r>
      <w:r w:rsidRPr="00244E0C">
        <w:rPr>
          <w:rFonts w:eastAsia="Calibri"/>
          <w:lang w:val="en-US"/>
        </w:rPr>
        <w:t>Natural</w:t>
      </w:r>
      <w:r w:rsidRPr="00244E0C">
        <w:rPr>
          <w:rFonts w:eastAsia="Calibri"/>
          <w:lang w:val="el-GR"/>
        </w:rPr>
        <w:t xml:space="preserve"> </w:t>
      </w:r>
      <w:r w:rsidRPr="00244E0C">
        <w:rPr>
          <w:rFonts w:eastAsia="Calibri"/>
          <w:lang w:val="en-US"/>
        </w:rPr>
        <w:t>Language</w:t>
      </w:r>
      <w:r w:rsidRPr="00244E0C">
        <w:rPr>
          <w:rFonts w:eastAsia="Calibri"/>
          <w:lang w:val="el-GR"/>
        </w:rPr>
        <w:t xml:space="preserve"> </w:t>
      </w:r>
      <w:r w:rsidRPr="00244E0C">
        <w:rPr>
          <w:rFonts w:eastAsia="Calibri"/>
          <w:lang w:val="en-US"/>
        </w:rPr>
        <w:t>Processing</w:t>
      </w:r>
      <w:r w:rsidRPr="00244E0C">
        <w:rPr>
          <w:rFonts w:eastAsia="Calibri"/>
          <w:lang w:val="el-GR"/>
        </w:rPr>
        <w:t>-</w:t>
      </w:r>
      <w:r w:rsidRPr="00244E0C">
        <w:rPr>
          <w:rFonts w:eastAsia="Calibri"/>
          <w:lang w:val="en-US"/>
        </w:rPr>
        <w:t>NLP</w:t>
      </w:r>
      <w:r w:rsidRPr="00244E0C">
        <w:rPr>
          <w:rFonts w:eastAsia="Calibri"/>
          <w:lang w:val="el-GR"/>
        </w:rPr>
        <w:t>).</w:t>
      </w:r>
    </w:p>
    <w:p w14:paraId="18CCAA28" w14:textId="77777777" w:rsidR="00244E0C" w:rsidRPr="00244E0C" w:rsidRDefault="00244E0C" w:rsidP="00244E0C">
      <w:pPr>
        <w:rPr>
          <w:rFonts w:eastAsia="Calibri"/>
          <w:lang w:val="el-GR"/>
        </w:rPr>
      </w:pPr>
      <w:r w:rsidRPr="00244E0C">
        <w:rPr>
          <w:rFonts w:eastAsia="Calibri"/>
          <w:lang w:val="el-GR"/>
        </w:rPr>
        <w:t xml:space="preserve">2. Το σύστημα θα χρησιμοποιεί </w:t>
      </w:r>
      <w:r w:rsidRPr="00244E0C">
        <w:rPr>
          <w:rFonts w:eastAsia="Calibri"/>
          <w:lang w:val="en-US"/>
        </w:rPr>
        <w:t>state</w:t>
      </w:r>
      <w:r w:rsidRPr="00244E0C">
        <w:rPr>
          <w:rFonts w:eastAsia="Calibri"/>
          <w:lang w:val="el-GR"/>
        </w:rPr>
        <w:t xml:space="preserve"> </w:t>
      </w:r>
      <w:r w:rsidRPr="00244E0C">
        <w:rPr>
          <w:rFonts w:eastAsia="Calibri"/>
          <w:lang w:val="en-US"/>
        </w:rPr>
        <w:t>of</w:t>
      </w:r>
      <w:r w:rsidRPr="00244E0C">
        <w:rPr>
          <w:rFonts w:eastAsia="Calibri"/>
          <w:lang w:val="el-GR"/>
        </w:rPr>
        <w:t xml:space="preserve"> </w:t>
      </w:r>
      <w:r w:rsidRPr="00244E0C">
        <w:rPr>
          <w:rFonts w:eastAsia="Calibri"/>
          <w:lang w:val="en-US"/>
        </w:rPr>
        <w:t>the</w:t>
      </w:r>
      <w:r w:rsidRPr="00244E0C">
        <w:rPr>
          <w:rFonts w:eastAsia="Calibri"/>
          <w:lang w:val="el-GR"/>
        </w:rPr>
        <w:t xml:space="preserve"> </w:t>
      </w:r>
      <w:r w:rsidRPr="00244E0C">
        <w:rPr>
          <w:rFonts w:eastAsia="Calibri"/>
          <w:lang w:val="en-US"/>
        </w:rPr>
        <w:t>art</w:t>
      </w:r>
      <w:r w:rsidRPr="00244E0C">
        <w:rPr>
          <w:rFonts w:eastAsia="Calibri"/>
          <w:lang w:val="el-GR"/>
        </w:rPr>
        <w:t xml:space="preserve"> </w:t>
      </w:r>
      <w:r w:rsidRPr="00244E0C">
        <w:rPr>
          <w:rFonts w:eastAsia="Calibri"/>
          <w:lang w:val="en-US"/>
        </w:rPr>
        <w:t>NLP</w:t>
      </w:r>
      <w:r w:rsidRPr="00244E0C">
        <w:rPr>
          <w:rFonts w:eastAsia="Calibri"/>
          <w:lang w:val="el-GR"/>
        </w:rPr>
        <w:t xml:space="preserve"> αλγόριθμους.</w:t>
      </w:r>
    </w:p>
    <w:p w14:paraId="7EA88D7B" w14:textId="5DE00DA8" w:rsidR="00244E0C" w:rsidRPr="00244E0C" w:rsidRDefault="00244E0C" w:rsidP="00244E0C">
      <w:pPr>
        <w:rPr>
          <w:rFonts w:eastAsia="Calibri"/>
          <w:lang w:val="el-GR"/>
        </w:rPr>
      </w:pPr>
      <w:r w:rsidRPr="00244E0C">
        <w:rPr>
          <w:rFonts w:eastAsia="Calibri"/>
          <w:lang w:val="el-GR"/>
        </w:rPr>
        <w:t xml:space="preserve">3. Αυτόματη παραγωγή ενός </w:t>
      </w:r>
      <w:r w:rsidRPr="00244E0C">
        <w:rPr>
          <w:rFonts w:eastAsia="Calibri"/>
        </w:rPr>
        <w:t>Web</w:t>
      </w:r>
      <w:r w:rsidRPr="00244E0C">
        <w:rPr>
          <w:rFonts w:eastAsia="Calibri"/>
          <w:lang w:val="el-GR"/>
        </w:rPr>
        <w:t xml:space="preserve"> </w:t>
      </w:r>
      <w:r w:rsidRPr="00244E0C">
        <w:rPr>
          <w:rFonts w:eastAsia="Calibri"/>
        </w:rPr>
        <w:t>Widget</w:t>
      </w:r>
      <w:r w:rsidRPr="00244E0C">
        <w:rPr>
          <w:rFonts w:eastAsia="Calibri"/>
          <w:lang w:val="el-GR"/>
        </w:rPr>
        <w:t xml:space="preserve"> </w:t>
      </w:r>
      <w:r w:rsidRPr="00244E0C">
        <w:rPr>
          <w:rFonts w:eastAsia="Calibri"/>
        </w:rPr>
        <w:t>tool</w:t>
      </w:r>
      <w:r w:rsidRPr="00244E0C">
        <w:rPr>
          <w:rFonts w:eastAsia="Calibri"/>
          <w:lang w:val="el-GR"/>
        </w:rPr>
        <w:t xml:space="preserve">, το οποίο θα συνδέεται εύκολα στην ιστοσελίδα του προγράμματος </w:t>
      </w:r>
      <w:r w:rsidR="003E468D" w:rsidRPr="00A2658B">
        <w:rPr>
          <w:b/>
          <w:bCs/>
          <w:lang w:val="el-GR"/>
        </w:rPr>
        <w:t>«Υποστηρικτικά μέτρα των νέων ηλικίας δεκαοκτώ (18) και δεκαεννέα (19) ετών»(“Youth Pass”)»</w:t>
      </w:r>
      <w:r w:rsidRPr="00244E0C">
        <w:rPr>
          <w:rFonts w:eastAsia="Calibri"/>
          <w:lang w:val="el-GR"/>
        </w:rPr>
        <w:t xml:space="preserve"> και θα μπορεί να συνδεθεί και σε διαφορετικά κανάλια επικοινωνίας.</w:t>
      </w:r>
    </w:p>
    <w:p w14:paraId="2348966E" w14:textId="77777777" w:rsidR="00244E0C" w:rsidRPr="00244E0C" w:rsidRDefault="00244E0C" w:rsidP="00244E0C">
      <w:pPr>
        <w:rPr>
          <w:rFonts w:eastAsia="Calibri"/>
          <w:b/>
          <w:bCs/>
        </w:rPr>
      </w:pPr>
      <w:r w:rsidRPr="00244E0C">
        <w:rPr>
          <w:rFonts w:eastAsia="Calibri"/>
          <w:b/>
          <w:bCs/>
        </w:rPr>
        <w:t>Β. Κανάλια Επικοινωνίας</w:t>
      </w:r>
    </w:p>
    <w:p w14:paraId="32BFBF6C" w14:textId="77777777" w:rsidR="00244E0C" w:rsidRPr="00244E0C" w:rsidRDefault="00244E0C">
      <w:pPr>
        <w:numPr>
          <w:ilvl w:val="0"/>
          <w:numId w:val="32"/>
        </w:numPr>
        <w:suppressAutoHyphens w:val="0"/>
        <w:spacing w:after="160" w:line="259" w:lineRule="auto"/>
        <w:contextualSpacing/>
        <w:rPr>
          <w:rFonts w:eastAsia="Calibri"/>
          <w:lang w:val="el-GR"/>
        </w:rPr>
      </w:pPr>
      <w:r w:rsidRPr="00244E0C">
        <w:rPr>
          <w:rFonts w:eastAsia="Calibri"/>
          <w:lang w:val="el-GR"/>
        </w:rPr>
        <w:t xml:space="preserve">Δυνατότητα λήψης μηνυμάτων από το </w:t>
      </w:r>
      <w:r w:rsidRPr="00244E0C">
        <w:rPr>
          <w:rFonts w:eastAsia="Calibri"/>
        </w:rPr>
        <w:t>Web</w:t>
      </w:r>
      <w:r w:rsidRPr="00244E0C">
        <w:rPr>
          <w:rFonts w:eastAsia="Calibri"/>
          <w:lang w:val="el-GR"/>
        </w:rPr>
        <w:t>.</w:t>
      </w:r>
    </w:p>
    <w:p w14:paraId="011F5453" w14:textId="77777777" w:rsidR="00244E0C" w:rsidRPr="00244E0C" w:rsidRDefault="00244E0C">
      <w:pPr>
        <w:numPr>
          <w:ilvl w:val="0"/>
          <w:numId w:val="32"/>
        </w:numPr>
        <w:suppressAutoHyphens w:val="0"/>
        <w:spacing w:after="160" w:line="259" w:lineRule="auto"/>
        <w:contextualSpacing/>
        <w:rPr>
          <w:rFonts w:eastAsia="Calibri"/>
          <w:lang w:val="el-GR"/>
        </w:rPr>
      </w:pPr>
      <w:r w:rsidRPr="00244E0C">
        <w:rPr>
          <w:rFonts w:eastAsia="Calibri"/>
          <w:lang w:val="el-GR"/>
        </w:rPr>
        <w:t xml:space="preserve">Ύπαρξη </w:t>
      </w:r>
      <w:r w:rsidRPr="00244E0C">
        <w:rPr>
          <w:rFonts w:eastAsia="Calibri"/>
        </w:rPr>
        <w:t>API</w:t>
      </w:r>
      <w:r w:rsidRPr="00244E0C">
        <w:rPr>
          <w:rFonts w:eastAsia="Calibri"/>
          <w:lang w:val="el-GR"/>
        </w:rPr>
        <w:t xml:space="preserve"> για σύνδεση με κανάλια επικοινωνίας.</w:t>
      </w:r>
    </w:p>
    <w:p w14:paraId="29F2AF92" w14:textId="77777777" w:rsidR="00244E0C" w:rsidRPr="00244E0C" w:rsidRDefault="00244E0C">
      <w:pPr>
        <w:numPr>
          <w:ilvl w:val="0"/>
          <w:numId w:val="32"/>
        </w:numPr>
        <w:suppressAutoHyphens w:val="0"/>
        <w:spacing w:after="160" w:line="259" w:lineRule="auto"/>
        <w:contextualSpacing/>
        <w:rPr>
          <w:rFonts w:eastAsia="Calibri"/>
          <w:lang w:val="el-GR"/>
        </w:rPr>
      </w:pPr>
      <w:r w:rsidRPr="00244E0C">
        <w:rPr>
          <w:rFonts w:eastAsia="Calibri"/>
          <w:lang w:val="el-GR"/>
        </w:rPr>
        <w:t xml:space="preserve">Εκτός από την ιστοσελίδα, θα μπορεί να συνδεθεί και να απαντήσει μέσω και των </w:t>
      </w:r>
      <w:r w:rsidRPr="00244E0C">
        <w:rPr>
          <w:rFonts w:eastAsia="Calibri"/>
          <w:lang w:val="en-US"/>
        </w:rPr>
        <w:t>Facebook</w:t>
      </w:r>
      <w:r w:rsidRPr="00244E0C">
        <w:rPr>
          <w:rFonts w:eastAsia="Calibri"/>
          <w:lang w:val="el-GR"/>
        </w:rPr>
        <w:t xml:space="preserve">, </w:t>
      </w:r>
      <w:r w:rsidRPr="00244E0C">
        <w:rPr>
          <w:rFonts w:eastAsia="Calibri"/>
          <w:lang w:val="en-US"/>
        </w:rPr>
        <w:t>sms</w:t>
      </w:r>
      <w:r w:rsidRPr="00244E0C">
        <w:rPr>
          <w:rFonts w:eastAsia="Calibri"/>
          <w:lang w:val="el-GR"/>
        </w:rPr>
        <w:t xml:space="preserve">, </w:t>
      </w:r>
      <w:r w:rsidRPr="00244E0C">
        <w:rPr>
          <w:rFonts w:eastAsia="Calibri"/>
          <w:lang w:val="en-US"/>
        </w:rPr>
        <w:t>whatsup</w:t>
      </w:r>
      <w:r w:rsidRPr="00244E0C">
        <w:rPr>
          <w:rFonts w:eastAsia="Calibri"/>
          <w:lang w:val="el-GR"/>
        </w:rPr>
        <w:t xml:space="preserve"> και </w:t>
      </w:r>
      <w:r w:rsidRPr="00244E0C">
        <w:rPr>
          <w:rFonts w:eastAsia="Calibri"/>
          <w:lang w:val="en-US"/>
        </w:rPr>
        <w:t>Instagram</w:t>
      </w:r>
      <w:r w:rsidRPr="00244E0C">
        <w:rPr>
          <w:rFonts w:eastAsia="Calibri"/>
          <w:lang w:val="el-GR"/>
        </w:rPr>
        <w:t xml:space="preserve"> εφόσον απαιτηθεί από την Αναθέτουσα Αρχή.</w:t>
      </w:r>
    </w:p>
    <w:p w14:paraId="5E464F74" w14:textId="77777777" w:rsidR="00244E0C" w:rsidRPr="00244E0C" w:rsidRDefault="00244E0C" w:rsidP="00244E0C">
      <w:pPr>
        <w:rPr>
          <w:rFonts w:eastAsia="Calibri"/>
          <w:b/>
          <w:bCs/>
        </w:rPr>
      </w:pPr>
      <w:r w:rsidRPr="00244E0C">
        <w:rPr>
          <w:rFonts w:eastAsia="Calibri"/>
          <w:b/>
          <w:bCs/>
        </w:rPr>
        <w:t>Γ. Επικοινωνία με τον χρήστη</w:t>
      </w:r>
    </w:p>
    <w:p w14:paraId="4A62EB32"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Δυνατότητα απάντησης στον χρήστη με γραπτό μήνυμα.</w:t>
      </w:r>
    </w:p>
    <w:p w14:paraId="4FE5BB6C"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Δυνατότητα απάντησης στον χρήστη με πολλαπλούς τύπους αρχείων (</w:t>
      </w:r>
      <w:r w:rsidRPr="00244E0C">
        <w:rPr>
          <w:rFonts w:eastAsia="Calibri"/>
        </w:rPr>
        <w:t>pdf</w:t>
      </w:r>
      <w:r w:rsidRPr="00244E0C">
        <w:rPr>
          <w:rFonts w:eastAsia="Calibri"/>
          <w:lang w:val="el-GR"/>
        </w:rPr>
        <w:t xml:space="preserve">, </w:t>
      </w:r>
      <w:r w:rsidRPr="00244E0C">
        <w:rPr>
          <w:rFonts w:eastAsia="Calibri"/>
        </w:rPr>
        <w:t>jpeg</w:t>
      </w:r>
      <w:r w:rsidRPr="00244E0C">
        <w:rPr>
          <w:rFonts w:eastAsia="Calibri"/>
          <w:lang w:val="el-GR"/>
        </w:rPr>
        <w:t xml:space="preserve">, </w:t>
      </w:r>
      <w:r w:rsidRPr="00244E0C">
        <w:rPr>
          <w:rFonts w:eastAsia="Calibri"/>
        </w:rPr>
        <w:t>video</w:t>
      </w:r>
      <w:r w:rsidRPr="00244E0C">
        <w:rPr>
          <w:rFonts w:eastAsia="Calibri"/>
          <w:lang w:val="el-GR"/>
        </w:rPr>
        <w:t xml:space="preserve">, ηχητικό μήνυμα), τα οποία θα είναι ήδη στο </w:t>
      </w:r>
      <w:r w:rsidRPr="00244E0C">
        <w:rPr>
          <w:rFonts w:eastAsia="Calibri"/>
        </w:rPr>
        <w:t>web</w:t>
      </w:r>
      <w:r w:rsidRPr="00244E0C">
        <w:rPr>
          <w:rFonts w:eastAsia="Calibri"/>
          <w:lang w:val="el-GR"/>
        </w:rPr>
        <w:t xml:space="preserve"> και θα είναι προσβάσιμα από τον ψηφιακό βοηθό διαμέσου </w:t>
      </w:r>
      <w:r w:rsidRPr="00244E0C">
        <w:rPr>
          <w:rFonts w:eastAsia="Calibri"/>
        </w:rPr>
        <w:t>Link</w:t>
      </w:r>
      <w:r w:rsidRPr="00244E0C">
        <w:rPr>
          <w:rFonts w:eastAsia="Calibri"/>
          <w:lang w:val="el-GR"/>
        </w:rPr>
        <w:t>.</w:t>
      </w:r>
    </w:p>
    <w:p w14:paraId="3B540B68"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 xml:space="preserve">Δυνατότητα απάντησης στον χρήστη με την εμφάνιση γενικού </w:t>
      </w:r>
      <w:r w:rsidRPr="00244E0C">
        <w:rPr>
          <w:rFonts w:eastAsia="Calibri"/>
        </w:rPr>
        <w:t>link</w:t>
      </w:r>
      <w:r w:rsidRPr="00244E0C">
        <w:rPr>
          <w:rFonts w:eastAsia="Calibri"/>
          <w:lang w:val="el-GR"/>
        </w:rPr>
        <w:t xml:space="preserve"> ιστοσελίδας.</w:t>
      </w:r>
    </w:p>
    <w:p w14:paraId="22466136"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Προαιρετικά δυνατότητα εμφάνισης διαφορετικού περιεχομένου αναλόγως του καναλιού επικοινωνίας για τι ίδιο αίτημα του χρήστη.</w:t>
      </w:r>
    </w:p>
    <w:p w14:paraId="010C1296" w14:textId="77777777" w:rsidR="00244E0C" w:rsidRPr="00244E0C" w:rsidRDefault="00244E0C" w:rsidP="00244E0C">
      <w:pPr>
        <w:rPr>
          <w:rFonts w:eastAsia="Calibri"/>
          <w:b/>
          <w:bCs/>
        </w:rPr>
      </w:pPr>
      <w:r w:rsidRPr="00244E0C">
        <w:rPr>
          <w:rFonts w:eastAsia="Calibri"/>
          <w:b/>
          <w:bCs/>
        </w:rPr>
        <w:t>Δ. Τρόπος Παροχής Λογισμικού</w:t>
      </w:r>
    </w:p>
    <w:p w14:paraId="4731C049" w14:textId="77777777" w:rsidR="00244E0C" w:rsidRPr="00244E0C" w:rsidRDefault="00244E0C">
      <w:pPr>
        <w:numPr>
          <w:ilvl w:val="0"/>
          <w:numId w:val="34"/>
        </w:numPr>
        <w:suppressAutoHyphens w:val="0"/>
        <w:spacing w:after="160" w:line="259" w:lineRule="auto"/>
        <w:contextualSpacing/>
        <w:rPr>
          <w:rFonts w:eastAsia="Calibri"/>
          <w:lang w:val="el-GR"/>
        </w:rPr>
      </w:pPr>
      <w:r w:rsidRPr="00244E0C">
        <w:rPr>
          <w:rFonts w:eastAsia="Calibri"/>
          <w:lang w:val="el-GR"/>
        </w:rPr>
        <w:t xml:space="preserve">Το λογισμικό θα παρασχεθεί με τη μορφή </w:t>
      </w:r>
      <w:r w:rsidRPr="00244E0C">
        <w:rPr>
          <w:rFonts w:eastAsia="Calibri"/>
        </w:rPr>
        <w:t>SaaS</w:t>
      </w:r>
      <w:r w:rsidRPr="00244E0C">
        <w:rPr>
          <w:rFonts w:eastAsia="Calibri"/>
          <w:lang w:val="el-GR"/>
        </w:rPr>
        <w:t xml:space="preserve"> (</w:t>
      </w:r>
      <w:r w:rsidRPr="00244E0C">
        <w:rPr>
          <w:rFonts w:eastAsia="Calibri"/>
        </w:rPr>
        <w:t>Software</w:t>
      </w:r>
      <w:r w:rsidRPr="00244E0C">
        <w:rPr>
          <w:rFonts w:eastAsia="Calibri"/>
          <w:lang w:val="el-GR"/>
        </w:rPr>
        <w:t xml:space="preserve"> </w:t>
      </w:r>
      <w:r w:rsidRPr="00244E0C">
        <w:rPr>
          <w:rFonts w:eastAsia="Calibri"/>
        </w:rPr>
        <w:t>as</w:t>
      </w:r>
      <w:r w:rsidRPr="00244E0C">
        <w:rPr>
          <w:rFonts w:eastAsia="Calibri"/>
          <w:lang w:val="el-GR"/>
        </w:rPr>
        <w:t xml:space="preserve"> </w:t>
      </w:r>
      <w:r w:rsidRPr="00244E0C">
        <w:rPr>
          <w:rFonts w:eastAsia="Calibri"/>
        </w:rPr>
        <w:t>a</w:t>
      </w:r>
      <w:r w:rsidRPr="00244E0C">
        <w:rPr>
          <w:rFonts w:eastAsia="Calibri"/>
          <w:lang w:val="el-GR"/>
        </w:rPr>
        <w:t xml:space="preserve"> </w:t>
      </w:r>
      <w:r w:rsidRPr="00244E0C">
        <w:rPr>
          <w:rFonts w:eastAsia="Calibri"/>
        </w:rPr>
        <w:t>Service</w:t>
      </w:r>
      <w:r w:rsidRPr="00244E0C">
        <w:rPr>
          <w:rFonts w:eastAsia="Calibri"/>
          <w:lang w:val="el-GR"/>
        </w:rPr>
        <w:t>).</w:t>
      </w:r>
    </w:p>
    <w:p w14:paraId="5AAA8869" w14:textId="77777777" w:rsidR="00244E0C" w:rsidRPr="00244E0C" w:rsidRDefault="00244E0C">
      <w:pPr>
        <w:numPr>
          <w:ilvl w:val="0"/>
          <w:numId w:val="34"/>
        </w:numPr>
        <w:suppressAutoHyphens w:val="0"/>
        <w:spacing w:after="160" w:line="259" w:lineRule="auto"/>
        <w:contextualSpacing/>
        <w:rPr>
          <w:rFonts w:eastAsia="Calibri"/>
          <w:lang w:val="el-GR"/>
        </w:rPr>
      </w:pPr>
      <w:r w:rsidRPr="00244E0C">
        <w:rPr>
          <w:rFonts w:eastAsia="Calibri"/>
          <w:lang w:val="el-GR"/>
        </w:rPr>
        <w:t>Το λογισμικό εικονικού βοηθού θα παρασχεθεί σαν υπηρεσία (</w:t>
      </w:r>
      <w:r w:rsidRPr="00244E0C">
        <w:rPr>
          <w:rFonts w:eastAsia="Calibri"/>
        </w:rPr>
        <w:t>Software</w:t>
      </w:r>
      <w:r w:rsidRPr="00244E0C">
        <w:rPr>
          <w:rFonts w:eastAsia="Calibri"/>
          <w:lang w:val="el-GR"/>
        </w:rPr>
        <w:t xml:space="preserve"> </w:t>
      </w:r>
      <w:r w:rsidRPr="00244E0C">
        <w:rPr>
          <w:rFonts w:eastAsia="Calibri"/>
        </w:rPr>
        <w:t>as</w:t>
      </w:r>
      <w:r w:rsidRPr="00244E0C">
        <w:rPr>
          <w:rFonts w:eastAsia="Calibri"/>
          <w:lang w:val="el-GR"/>
        </w:rPr>
        <w:t xml:space="preserve"> </w:t>
      </w:r>
      <w:r w:rsidRPr="00244E0C">
        <w:rPr>
          <w:rFonts w:eastAsia="Calibri"/>
        </w:rPr>
        <w:t>a</w:t>
      </w:r>
      <w:r w:rsidRPr="00244E0C">
        <w:rPr>
          <w:rFonts w:eastAsia="Calibri"/>
          <w:lang w:val="el-GR"/>
        </w:rPr>
        <w:t xml:space="preserve"> </w:t>
      </w:r>
      <w:r w:rsidRPr="00244E0C">
        <w:rPr>
          <w:rFonts w:eastAsia="Calibri"/>
        </w:rPr>
        <w:t>Service</w:t>
      </w:r>
      <w:r w:rsidRPr="00244E0C">
        <w:rPr>
          <w:rFonts w:eastAsia="Calibri"/>
          <w:lang w:val="el-GR"/>
        </w:rPr>
        <w:t xml:space="preserve">) και θα λειτουργήσει σε </w:t>
      </w:r>
      <w:r w:rsidRPr="00244E0C">
        <w:rPr>
          <w:rFonts w:eastAsia="Calibri"/>
        </w:rPr>
        <w:t>data</w:t>
      </w:r>
      <w:r w:rsidRPr="00244E0C">
        <w:rPr>
          <w:rFonts w:eastAsia="Calibri"/>
          <w:lang w:val="el-GR"/>
        </w:rPr>
        <w:t xml:space="preserve"> </w:t>
      </w:r>
      <w:r w:rsidRPr="00244E0C">
        <w:rPr>
          <w:rFonts w:eastAsia="Calibri"/>
        </w:rPr>
        <w:t>center</w:t>
      </w:r>
      <w:r w:rsidRPr="00244E0C">
        <w:rPr>
          <w:rFonts w:eastAsia="Calibri"/>
          <w:lang w:val="el-GR"/>
        </w:rPr>
        <w:t xml:space="preserve"> επιλογής της Αναθέτουσας Αρχής ή σε υποδομές του Αναδόχου.</w:t>
      </w:r>
    </w:p>
    <w:p w14:paraId="5B400BEB" w14:textId="18EA5315" w:rsidR="00244E0C" w:rsidRPr="00244E0C" w:rsidRDefault="00244E0C" w:rsidP="00244E0C">
      <w:pPr>
        <w:rPr>
          <w:rFonts w:eastAsia="Calibri"/>
          <w:b/>
          <w:bCs/>
        </w:rPr>
      </w:pPr>
      <w:r w:rsidRPr="00244E0C">
        <w:rPr>
          <w:rFonts w:eastAsia="Calibri"/>
          <w:b/>
          <w:bCs/>
        </w:rPr>
        <w:t>Ε. Υπηρεσίες Υποστήριξης</w:t>
      </w:r>
    </w:p>
    <w:p w14:paraId="4316262A"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Υποστήριξη σε ερωτήματα διαχειριστών της Αναθέτουσας Αρχής.</w:t>
      </w:r>
    </w:p>
    <w:p w14:paraId="43C2F366"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Διασφάλιση καλής λειτουργίας του λογισμικού.</w:t>
      </w:r>
    </w:p>
    <w:p w14:paraId="2900573D"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Βελτιστοποίηση (</w:t>
      </w:r>
      <w:r w:rsidRPr="00244E0C">
        <w:rPr>
          <w:rFonts w:eastAsia="Calibri"/>
        </w:rPr>
        <w:t>tuning</w:t>
      </w:r>
      <w:r w:rsidRPr="00244E0C">
        <w:rPr>
          <w:rFonts w:eastAsia="Calibri"/>
          <w:lang w:val="el-GR"/>
        </w:rPr>
        <w:t>) της απόδοσης του λογισμικού.</w:t>
      </w:r>
    </w:p>
    <w:p w14:paraId="0D1F8812"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Αποκατάσταση ανωμαλιών λειτουργίας (</w:t>
      </w:r>
      <w:r w:rsidRPr="00244E0C">
        <w:rPr>
          <w:rFonts w:eastAsia="Calibri"/>
        </w:rPr>
        <w:t>bugs</w:t>
      </w:r>
      <w:r w:rsidRPr="00244E0C">
        <w:rPr>
          <w:rFonts w:eastAsia="Calibri"/>
          <w:lang w:val="el-GR"/>
        </w:rPr>
        <w:t>) λογισμικού.</w:t>
      </w:r>
    </w:p>
    <w:p w14:paraId="0DB3C3E7"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Εντοπισμός βλαβών /δυσλειτουργιών και αποκατάσταση.</w:t>
      </w:r>
    </w:p>
    <w:p w14:paraId="446F3296"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Δωρεάν ενσωμάτωση ερωτοαπαντήσεων (απεριόριστος αριθμός) εφόσον υποδειχθούν από την Αναθέτουσα Αρχή.</w:t>
      </w:r>
    </w:p>
    <w:p w14:paraId="314CDF1B" w14:textId="77777777" w:rsidR="00244E0C" w:rsidRDefault="00244E0C" w:rsidP="00907FAD">
      <w:pPr>
        <w:suppressAutoHyphens w:val="0"/>
        <w:rPr>
          <w:b/>
          <w:bCs/>
          <w:color w:val="000000" w:themeColor="text1"/>
          <w:u w:val="single"/>
          <w:lang w:val="el-GR"/>
        </w:rPr>
      </w:pPr>
    </w:p>
    <w:p w14:paraId="156CDB3B" w14:textId="77777777" w:rsidR="008338F0" w:rsidRPr="00EF2204" w:rsidRDefault="003355E7">
      <w:pPr>
        <w:pStyle w:val="3"/>
        <w:numPr>
          <w:ilvl w:val="0"/>
          <w:numId w:val="22"/>
        </w:numPr>
        <w:rPr>
          <w:lang w:val="el-GR"/>
        </w:rPr>
      </w:pPr>
      <w:bookmarkStart w:id="451" w:name="_Toc97194366"/>
      <w:bookmarkStart w:id="452" w:name="_Toc97194477"/>
      <w:bookmarkStart w:id="453" w:name="_Ref122694864"/>
      <w:bookmarkStart w:id="454" w:name="_Toc147328433"/>
      <w:r w:rsidRPr="00EF2204">
        <w:rPr>
          <w:lang w:val="el-GR"/>
        </w:rPr>
        <w:lastRenderedPageBreak/>
        <w:t xml:space="preserve">Μεθοδολογία </w:t>
      </w:r>
      <w:r w:rsidR="00025B9C">
        <w:rPr>
          <w:lang w:val="el-GR"/>
        </w:rPr>
        <w:t>Υ</w:t>
      </w:r>
      <w:r w:rsidRPr="00EF2204">
        <w:rPr>
          <w:lang w:val="el-GR"/>
        </w:rPr>
        <w:t>λοποίησης</w:t>
      </w:r>
      <w:bookmarkEnd w:id="451"/>
      <w:bookmarkEnd w:id="452"/>
      <w:bookmarkEnd w:id="453"/>
      <w:bookmarkEnd w:id="454"/>
    </w:p>
    <w:p w14:paraId="45BD28BD" w14:textId="77777777" w:rsidR="00E13273" w:rsidRPr="00155B45" w:rsidRDefault="00E13273" w:rsidP="00E13273">
      <w:pPr>
        <w:spacing w:line="252" w:lineRule="auto"/>
        <w:rPr>
          <w:lang w:val="el-GR"/>
        </w:rPr>
      </w:pPr>
      <w:bookmarkStart w:id="455" w:name="_Toc97195407"/>
      <w:bookmarkStart w:id="456" w:name="_Toc97195576"/>
      <w:bookmarkEnd w:id="455"/>
      <w:bookmarkEnd w:id="456"/>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2"/>
        </w:numPr>
        <w:ind w:hanging="306"/>
        <w:rPr>
          <w:rFonts w:cs="Tahoma"/>
          <w:szCs w:val="22"/>
          <w:lang w:val="el-GR"/>
        </w:rPr>
      </w:pPr>
      <w:bookmarkStart w:id="457" w:name="_Toc97194367"/>
      <w:bookmarkStart w:id="458" w:name="_Ref122695066"/>
      <w:bookmarkStart w:id="459" w:name="_Toc147328434"/>
      <w:r w:rsidRPr="00EF2204">
        <w:rPr>
          <w:rFonts w:cs="Tahoma"/>
          <w:szCs w:val="22"/>
          <w:lang w:val="el-GR"/>
        </w:rPr>
        <w:t>Χρονοδιάγραμμα</w:t>
      </w:r>
      <w:bookmarkEnd w:id="457"/>
      <w:bookmarkEnd w:id="458"/>
      <w:bookmarkEnd w:id="459"/>
    </w:p>
    <w:p w14:paraId="16576A43" w14:textId="34143AAB" w:rsidR="00F82A8D" w:rsidRPr="00C71EEC" w:rsidRDefault="00F82A8D" w:rsidP="00F82A8D">
      <w:pPr>
        <w:suppressAutoHyphens w:val="0"/>
        <w:autoSpaceDE w:val="0"/>
        <w:spacing w:after="60"/>
        <w:rPr>
          <w:rFonts w:eastAsia="SimSun"/>
          <w:lang w:val="el-GR"/>
        </w:rPr>
      </w:pPr>
      <w:bookmarkStart w:id="460"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3F6160">
        <w:rPr>
          <w:lang w:val="el-GR"/>
        </w:rPr>
        <w:t xml:space="preserve">δεκατρείς (13) </w:t>
      </w:r>
      <w:r w:rsidRPr="00E13273">
        <w:rPr>
          <w:rFonts w:eastAsia="SimSun"/>
          <w:b/>
          <w:bCs/>
          <w:lang w:val="el-GR"/>
        </w:rPr>
        <w:t>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39D57EDB" w14:textId="5437D75C" w:rsidR="00133814" w:rsidRDefault="00133814" w:rsidP="00F82A8D">
      <w:pPr>
        <w:suppressAutoHyphens w:val="0"/>
        <w:autoSpaceDE w:val="0"/>
        <w:spacing w:after="60"/>
        <w:rPr>
          <w:rFonts w:eastAsia="SimSun"/>
          <w:lang w:val="el-GR"/>
        </w:rPr>
      </w:pPr>
    </w:p>
    <w:p w14:paraId="6E7900FD" w14:textId="77777777" w:rsidR="00244E0C" w:rsidRPr="00244E0C" w:rsidRDefault="00244E0C" w:rsidP="00244E0C">
      <w:pPr>
        <w:rPr>
          <w:rFonts w:eastAsia="Calibri"/>
          <w:lang w:val="el-GR"/>
        </w:rPr>
      </w:pPr>
      <w:r w:rsidRPr="00244E0C">
        <w:rPr>
          <w:rFonts w:eastAsia="Calibri"/>
          <w:lang w:val="el-GR"/>
        </w:rPr>
        <w:t>Το αντικείμενο της σύμβασης θα υλοποιηθεί σε δύο (2) φάσεις), ως εξής:</w:t>
      </w:r>
    </w:p>
    <w:p w14:paraId="3327E312" w14:textId="77777777" w:rsidR="00244E0C" w:rsidRPr="00244E0C" w:rsidRDefault="00244E0C" w:rsidP="00244E0C">
      <w:pPr>
        <w:rPr>
          <w:rFonts w:eastAsia="Calibri"/>
          <w:lang w:val="el-GR"/>
        </w:rPr>
      </w:pPr>
      <w:r w:rsidRPr="00244E0C">
        <w:rPr>
          <w:rFonts w:eastAsia="Calibri"/>
          <w:b/>
          <w:bCs/>
          <w:lang w:val="el-GR"/>
        </w:rPr>
        <w:t>Φάση 1 – Ανάπτυξη - παραμετροποίηση συστήματος παροχής Υπηρεσίας Εικονικού Βοηθού</w:t>
      </w:r>
      <w:r w:rsidRPr="00244E0C">
        <w:rPr>
          <w:rFonts w:eastAsia="Calibri"/>
          <w:lang w:val="el-GR"/>
        </w:rPr>
        <w:t>.</w:t>
      </w:r>
    </w:p>
    <w:p w14:paraId="1C3EF871" w14:textId="77777777" w:rsidR="00244E0C" w:rsidRPr="00244E0C" w:rsidRDefault="00244E0C" w:rsidP="00244E0C">
      <w:pPr>
        <w:rPr>
          <w:rFonts w:eastAsia="Calibri"/>
          <w:lang w:val="el-GR"/>
        </w:rPr>
      </w:pPr>
      <w:r w:rsidRPr="00244E0C">
        <w:rPr>
          <w:rFonts w:eastAsia="Calibri"/>
          <w:lang w:val="el-GR"/>
        </w:rPr>
        <w:t>Στο πλαίσιο της παρούσας Φάσης ο ΑΝΑΔΟΧΟΣ θα προβεί στις απαραίτητες ενέργειες υλοποίησης - παραμετροποίησης για την θέση του συστήματος σε πλήρη παραγωγική λειτουργία.</w:t>
      </w:r>
    </w:p>
    <w:p w14:paraId="36CDC4CB" w14:textId="77777777" w:rsidR="00244E0C" w:rsidRPr="00244E0C" w:rsidRDefault="00244E0C" w:rsidP="00244E0C">
      <w:pPr>
        <w:rPr>
          <w:rFonts w:eastAsia="Calibri"/>
          <w:b/>
          <w:bCs/>
          <w:u w:val="single"/>
          <w:lang w:val="el-GR"/>
        </w:rPr>
      </w:pPr>
      <w:r w:rsidRPr="00244E0C">
        <w:rPr>
          <w:rFonts w:eastAsia="Calibri"/>
          <w:b/>
          <w:bCs/>
          <w:u w:val="single"/>
          <w:lang w:val="el-GR"/>
        </w:rPr>
        <w:t>Παραδοτέα Φάσης 1</w:t>
      </w:r>
    </w:p>
    <w:p w14:paraId="0F036D00" w14:textId="381ECC84" w:rsidR="00244E0C" w:rsidRPr="00244E0C" w:rsidRDefault="00244E0C" w:rsidP="00244E0C">
      <w:pPr>
        <w:spacing w:before="120"/>
        <w:rPr>
          <w:bCs/>
          <w:lang w:val="el-GR"/>
        </w:rPr>
      </w:pPr>
      <w:bookmarkStart w:id="461" w:name="_Hlk106195954"/>
      <w:r w:rsidRPr="00244E0C">
        <w:rPr>
          <w:rFonts w:eastAsia="Calibri"/>
          <w:lang w:val="el-GR"/>
        </w:rPr>
        <w:lastRenderedPageBreak/>
        <w:t xml:space="preserve">Π1.1 </w:t>
      </w:r>
      <w:r w:rsidR="0021008F">
        <w:rPr>
          <w:rFonts w:eastAsia="Calibri"/>
          <w:lang w:val="el-GR"/>
        </w:rPr>
        <w:t>Παραγωγική λειτουργία του συστήματος (</w:t>
      </w:r>
      <w:r w:rsidRPr="00244E0C">
        <w:rPr>
          <w:bCs/>
          <w:lang w:val="el-GR"/>
        </w:rPr>
        <w:t>Ολοκληρωμένο - τελικό Σύστημα παροχής Υπηρεσίας Εικονικού Βοηθού σε πλήρη επιχειρησιακή λειτουργία</w:t>
      </w:r>
      <w:r w:rsidR="0021008F">
        <w:rPr>
          <w:bCs/>
          <w:lang w:val="el-GR"/>
        </w:rPr>
        <w:t>)</w:t>
      </w:r>
      <w:r w:rsidRPr="00244E0C">
        <w:rPr>
          <w:bCs/>
          <w:lang w:val="el-GR"/>
        </w:rPr>
        <w:t>.</w:t>
      </w:r>
    </w:p>
    <w:bookmarkEnd w:id="461"/>
    <w:p w14:paraId="117956E5" w14:textId="77777777" w:rsidR="00244E0C" w:rsidRPr="00244E0C" w:rsidRDefault="00244E0C" w:rsidP="00244E0C">
      <w:pPr>
        <w:rPr>
          <w:rFonts w:eastAsia="SimSun"/>
          <w:b/>
          <w:lang w:val="el-GR"/>
        </w:rPr>
      </w:pPr>
      <w:r w:rsidRPr="00244E0C">
        <w:rPr>
          <w:rFonts w:eastAsia="Calibri"/>
          <w:b/>
          <w:bCs/>
          <w:lang w:val="el-GR"/>
        </w:rPr>
        <w:t>Φάση 2 -</w:t>
      </w:r>
      <w:r w:rsidRPr="00244E0C">
        <w:rPr>
          <w:rFonts w:eastAsia="Calibri"/>
          <w:lang w:val="el-GR"/>
        </w:rPr>
        <w:t xml:space="preserve"> </w:t>
      </w:r>
      <w:r w:rsidRPr="00244E0C">
        <w:rPr>
          <w:rFonts w:eastAsia="SimSun"/>
          <w:b/>
          <w:lang w:val="el-GR"/>
        </w:rPr>
        <w:t>Τεχνική Υποστήριξη - Διακυβέρνηση Έργου.</w:t>
      </w:r>
    </w:p>
    <w:p w14:paraId="77074403" w14:textId="0BAE3656" w:rsidR="00244E0C" w:rsidRPr="00244E0C" w:rsidRDefault="00244E0C" w:rsidP="00244E0C">
      <w:pPr>
        <w:rPr>
          <w:rFonts w:eastAsia="Calibri"/>
          <w:lang w:val="el-GR"/>
        </w:rPr>
      </w:pPr>
      <w:r w:rsidRPr="00244E0C">
        <w:rPr>
          <w:rFonts w:eastAsia="Calibri"/>
          <w:lang w:val="el-GR"/>
        </w:rPr>
        <w:t>Η Φάση 2 αφορά στην παροχή υπηρεσιών  συντήρησης - τεχνικής Υποστήριξης και διακυβέρνησης του έργου σύμφωνα με τις απαιτήσεις της παρούσας καθ΄όλη την διάρκεια του έργου από την υπογραφή της σύμβασης έως και την παράδοση του.</w:t>
      </w:r>
    </w:p>
    <w:p w14:paraId="6CC92976" w14:textId="77777777" w:rsidR="00244E0C" w:rsidRPr="00244E0C" w:rsidRDefault="00244E0C" w:rsidP="00244E0C">
      <w:pPr>
        <w:rPr>
          <w:rFonts w:eastAsia="Calibri"/>
          <w:lang w:val="el-GR"/>
        </w:rPr>
      </w:pPr>
      <w:r w:rsidRPr="00244E0C">
        <w:rPr>
          <w:rFonts w:eastAsia="Calibri"/>
          <w:lang w:val="el-GR"/>
        </w:rPr>
        <w:t>Ειδικότερα :</w:t>
      </w:r>
    </w:p>
    <w:p w14:paraId="7C48962A" w14:textId="77777777" w:rsidR="00244E0C" w:rsidRPr="00244E0C" w:rsidRDefault="00244E0C" w:rsidP="00244E0C">
      <w:pPr>
        <w:rPr>
          <w:rFonts w:eastAsia="SimSun"/>
          <w:lang w:val="el-GR"/>
        </w:rPr>
      </w:pPr>
      <w:r w:rsidRPr="00244E0C">
        <w:rPr>
          <w:rFonts w:eastAsia="Calibri"/>
          <w:lang w:val="el-GR"/>
        </w:rPr>
        <w:t xml:space="preserve">Οι υπηρεσίες Τεχνικής Υποστήριξης </w:t>
      </w:r>
      <w:r w:rsidRPr="00244E0C">
        <w:rPr>
          <w:rFonts w:eastAsia="SimSun"/>
          <w:lang w:val="el-GR"/>
        </w:rPr>
        <w:t>αφορούν σε Υπηρεσίες υποστήριξης στην παραμετροποίηση του συστήματος.</w:t>
      </w:r>
    </w:p>
    <w:p w14:paraId="07B5C4AB" w14:textId="77777777" w:rsidR="00244E0C" w:rsidRPr="00244E0C" w:rsidRDefault="00244E0C" w:rsidP="00244E0C">
      <w:pPr>
        <w:ind w:left="420"/>
        <w:contextualSpacing/>
        <w:rPr>
          <w:rFonts w:eastAsia="SimSun"/>
          <w:lang w:val="el-GR"/>
        </w:rPr>
      </w:pPr>
    </w:p>
    <w:p w14:paraId="63468DE4" w14:textId="77777777" w:rsidR="00244E0C" w:rsidRPr="00244E0C" w:rsidRDefault="00244E0C" w:rsidP="00244E0C">
      <w:pPr>
        <w:rPr>
          <w:rFonts w:eastAsia="SimSun"/>
          <w:lang w:val="el-GR"/>
        </w:rPr>
      </w:pPr>
      <w:r w:rsidRPr="00244E0C">
        <w:rPr>
          <w:rFonts w:eastAsia="SimSun"/>
          <w:lang w:val="el-GR"/>
        </w:rPr>
        <w:t>Οι υπηρεσίες Διακυβέρνησης Έργου αφορούν σε :</w:t>
      </w:r>
    </w:p>
    <w:p w14:paraId="24BE3F64" w14:textId="77777777" w:rsidR="00244E0C" w:rsidRPr="00244E0C" w:rsidRDefault="00244E0C">
      <w:pPr>
        <w:pStyle w:val="aff"/>
        <w:numPr>
          <w:ilvl w:val="0"/>
          <w:numId w:val="36"/>
        </w:numPr>
        <w:suppressAutoHyphens w:val="0"/>
        <w:spacing w:after="160" w:line="259" w:lineRule="auto"/>
        <w:rPr>
          <w:rFonts w:eastAsia="Calibri"/>
          <w:lang w:val="el-GR"/>
        </w:rPr>
      </w:pPr>
      <w:r w:rsidRPr="00244E0C">
        <w:rPr>
          <w:rFonts w:eastAsia="Calibri"/>
          <w:lang w:val="el-GR"/>
        </w:rPr>
        <w:t>Υπηρεσίες στο γραφείο διαχείρισης του έργου</w:t>
      </w:r>
    </w:p>
    <w:p w14:paraId="3192B7D2" w14:textId="77777777" w:rsidR="00244E0C" w:rsidRPr="00244E0C" w:rsidRDefault="00244E0C">
      <w:pPr>
        <w:pStyle w:val="aff"/>
        <w:numPr>
          <w:ilvl w:val="0"/>
          <w:numId w:val="36"/>
        </w:numPr>
        <w:suppressAutoHyphens w:val="0"/>
        <w:spacing w:after="160" w:line="259" w:lineRule="auto"/>
        <w:rPr>
          <w:rFonts w:eastAsia="Calibri"/>
          <w:lang w:val="el-GR"/>
        </w:rPr>
      </w:pPr>
      <w:r w:rsidRPr="00244E0C">
        <w:rPr>
          <w:rFonts w:eastAsia="Calibri"/>
          <w:lang w:val="el-GR"/>
        </w:rPr>
        <w:t>Υπηρεσίες τεκμηρίωσης, αναφορές προόδου, παρακολούθησης πορείας του έργου</w:t>
      </w:r>
    </w:p>
    <w:p w14:paraId="64A2BA9E" w14:textId="77777777" w:rsidR="00244E0C" w:rsidRPr="00244E0C" w:rsidRDefault="00244E0C" w:rsidP="00244E0C">
      <w:pPr>
        <w:pStyle w:val="aff"/>
        <w:ind w:left="360"/>
        <w:rPr>
          <w:rFonts w:eastAsia="Calibri"/>
          <w:lang w:val="el-GR"/>
        </w:rPr>
      </w:pPr>
    </w:p>
    <w:p w14:paraId="51DE3C9A" w14:textId="77777777" w:rsidR="00244E0C" w:rsidRPr="00244E0C" w:rsidRDefault="00244E0C" w:rsidP="00244E0C">
      <w:pPr>
        <w:rPr>
          <w:rFonts w:eastAsia="Calibri"/>
          <w:b/>
          <w:bCs/>
          <w:u w:val="single"/>
          <w:lang w:val="el-GR"/>
        </w:rPr>
      </w:pPr>
      <w:r w:rsidRPr="00244E0C">
        <w:rPr>
          <w:rFonts w:eastAsia="Calibri"/>
          <w:b/>
          <w:bCs/>
          <w:u w:val="single"/>
          <w:lang w:val="el-GR"/>
        </w:rPr>
        <w:t>Παραδοτέα Φάσης 2</w:t>
      </w:r>
    </w:p>
    <w:p w14:paraId="55C7CDCA" w14:textId="77777777" w:rsidR="00244E0C" w:rsidRPr="00244E0C" w:rsidRDefault="00244E0C" w:rsidP="00244E0C">
      <w:pPr>
        <w:rPr>
          <w:rFonts w:eastAsia="Calibri"/>
          <w:lang w:val="el-GR"/>
        </w:rPr>
      </w:pPr>
      <w:r w:rsidRPr="00244E0C">
        <w:rPr>
          <w:rFonts w:eastAsia="Calibri"/>
          <w:lang w:val="el-GR"/>
        </w:rPr>
        <w:t>Τα παραδοτέα της Φάσης 2 είναι τα παρακάτω :</w:t>
      </w:r>
    </w:p>
    <w:p w14:paraId="6D2EA329" w14:textId="41E9ABED" w:rsidR="00244E0C" w:rsidRPr="00244E0C" w:rsidRDefault="00244E0C" w:rsidP="00244E0C">
      <w:pPr>
        <w:spacing w:before="120"/>
        <w:rPr>
          <w:lang w:val="el-GR"/>
        </w:rPr>
      </w:pPr>
      <w:bookmarkStart w:id="462" w:name="_Hlk106195988"/>
      <w:r w:rsidRPr="00244E0C">
        <w:rPr>
          <w:lang w:val="el-GR"/>
        </w:rPr>
        <w:t xml:space="preserve">Π 2.Χ </w:t>
      </w:r>
      <w:r w:rsidR="002578C2">
        <w:rPr>
          <w:lang w:val="el-GR"/>
        </w:rPr>
        <w:t xml:space="preserve">(Χ = 1 έως και 4) </w:t>
      </w:r>
      <w:r w:rsidR="003F6160">
        <w:rPr>
          <w:lang w:val="el-GR"/>
        </w:rPr>
        <w:t>Τριμη</w:t>
      </w:r>
      <w:r w:rsidRPr="00244E0C">
        <w:rPr>
          <w:lang w:val="el-GR"/>
        </w:rPr>
        <w:t>νιαίες αναφορές προόδου.</w:t>
      </w:r>
    </w:p>
    <w:bookmarkEnd w:id="462"/>
    <w:p w14:paraId="7D4DD257" w14:textId="77777777" w:rsidR="00244E0C" w:rsidRPr="00C71EEC" w:rsidRDefault="00244E0C"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08"/>
        <w:gridCol w:w="1383"/>
        <w:gridCol w:w="1622"/>
        <w:gridCol w:w="1216"/>
        <w:gridCol w:w="1799"/>
      </w:tblGrid>
      <w:tr w:rsidR="00F82A8D" w:rsidRPr="00C71EEC" w14:paraId="38E2853A" w14:textId="77777777" w:rsidTr="00770F53">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60"/>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E13273" w:rsidRPr="00C71EEC" w14:paraId="30D87158" w14:textId="77777777" w:rsidTr="00244E0C">
        <w:trPr>
          <w:trHeight w:val="765"/>
          <w:jc w:val="center"/>
        </w:trPr>
        <w:tc>
          <w:tcPr>
            <w:tcW w:w="1874"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285291EA" w14:textId="0CD35EE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3" w:type="pct"/>
            <w:tcBorders>
              <w:top w:val="nil"/>
              <w:left w:val="nil"/>
              <w:bottom w:val="single" w:sz="4" w:space="0" w:color="auto"/>
              <w:right w:val="single" w:sz="4" w:space="0" w:color="auto"/>
            </w:tcBorders>
            <w:shd w:val="clear" w:color="000000" w:fill="E2EFDA"/>
            <w:vAlign w:val="center"/>
            <w:hideMark/>
          </w:tcPr>
          <w:p w14:paraId="02B47A1B" w14:textId="23EB6A0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31" w:type="pct"/>
            <w:tcBorders>
              <w:top w:val="nil"/>
              <w:left w:val="nil"/>
              <w:bottom w:val="single" w:sz="4" w:space="0" w:color="auto"/>
              <w:right w:val="single" w:sz="4" w:space="0" w:color="auto"/>
            </w:tcBorders>
            <w:shd w:val="clear" w:color="000000" w:fill="E2EFDA"/>
            <w:vAlign w:val="center"/>
            <w:hideMark/>
          </w:tcPr>
          <w:p w14:paraId="60BD04D8" w14:textId="6F2A330A"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4" w:type="pct"/>
            <w:tcBorders>
              <w:top w:val="nil"/>
              <w:left w:val="nil"/>
              <w:bottom w:val="single" w:sz="4" w:space="0" w:color="auto"/>
              <w:right w:val="single" w:sz="4" w:space="0" w:color="auto"/>
            </w:tcBorders>
            <w:shd w:val="clear" w:color="000000"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76373E0E" w14:textId="77777777" w:rsidTr="00244E0C">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182FB358" w:rsidR="00E13273" w:rsidRPr="00F5475A" w:rsidRDefault="00BD3F4C"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21008F">
              <w:rPr>
                <w:color w:val="000000" w:themeColor="text1"/>
                <w:sz w:val="20"/>
                <w:szCs w:val="20"/>
                <w:lang w:val="el-GR"/>
              </w:rPr>
              <w:t>Π</w:t>
            </w:r>
            <w:r w:rsidR="001B4860" w:rsidRPr="00BD3F4C">
              <w:rPr>
                <w:color w:val="000000" w:themeColor="text1"/>
                <w:sz w:val="20"/>
                <w:szCs w:val="20"/>
                <w:lang w:val="el-GR"/>
              </w:rPr>
              <w:t xml:space="preserve">αραγωγική λειτουργία του συστήματος </w:t>
            </w:r>
            <w:r w:rsidR="0021008F">
              <w:rPr>
                <w:color w:val="000000" w:themeColor="text1"/>
                <w:sz w:val="20"/>
                <w:szCs w:val="20"/>
                <w:lang w:val="el-GR"/>
              </w:rPr>
              <w:t xml:space="preserve"> </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28AE214" w14:textId="69BD4814" w:rsidR="00E13273" w:rsidRPr="00F5475A" w:rsidRDefault="00244E0C" w:rsidP="00F5475A">
            <w:pPr>
              <w:suppressAutoHyphens w:val="0"/>
              <w:autoSpaceDE w:val="0"/>
              <w:spacing w:after="60"/>
              <w:jc w:val="center"/>
              <w:rPr>
                <w:rFonts w:eastAsia="SimSun"/>
                <w:b/>
                <w:sz w:val="20"/>
                <w:szCs w:val="20"/>
                <w:lang w:val="el-GR"/>
              </w:rPr>
            </w:pPr>
            <w:r>
              <w:rPr>
                <w:rFonts w:eastAsia="SimSun"/>
                <w:b/>
                <w:sz w:val="20"/>
                <w:szCs w:val="20"/>
                <w:lang w:val="en-US"/>
              </w:rPr>
              <w:t xml:space="preserve">10 </w:t>
            </w:r>
            <w:r w:rsidR="001B4860">
              <w:rPr>
                <w:rFonts w:eastAsia="SimSun"/>
                <w:b/>
                <w:sz w:val="20"/>
                <w:szCs w:val="20"/>
                <w:lang w:val="el-GR"/>
              </w:rPr>
              <w:t xml:space="preserve">εργάσιμες </w:t>
            </w:r>
            <w:r w:rsidR="00F5475A" w:rsidRPr="00F5475A">
              <w:rPr>
                <w:rFonts w:eastAsia="SimSun"/>
                <w:b/>
                <w:sz w:val="20"/>
                <w:szCs w:val="20"/>
                <w:lang w:val="el-GR"/>
              </w:rPr>
              <w:t>ημέρες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450FF13B" w14:textId="28593D5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2</w:t>
            </w:r>
            <w:r w:rsidR="00BD3F4C">
              <w:rPr>
                <w:rFonts w:eastAsia="SimSun"/>
                <w:b/>
                <w:sz w:val="20"/>
                <w:szCs w:val="20"/>
                <w:lang w:val="el-GR"/>
              </w:rPr>
              <w:t xml:space="preserve"> εργάσιμες</w:t>
            </w:r>
            <w:r w:rsidRPr="00F5475A">
              <w:rPr>
                <w:rFonts w:eastAsia="SimSun"/>
                <w:b/>
                <w:sz w:val="20"/>
                <w:szCs w:val="20"/>
                <w:lang w:val="el-GR"/>
              </w:rPr>
              <w:t xml:space="preserve"> ημέρες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0FA647B8" w14:textId="46ADFE20" w:rsidR="00E13273" w:rsidRPr="00F5475A" w:rsidRDefault="00244E0C" w:rsidP="00F5475A">
            <w:pPr>
              <w:suppressAutoHyphens w:val="0"/>
              <w:autoSpaceDE w:val="0"/>
              <w:spacing w:after="60"/>
              <w:jc w:val="center"/>
              <w:rPr>
                <w:rFonts w:eastAsia="SimSun"/>
                <w:b/>
                <w:sz w:val="20"/>
                <w:szCs w:val="20"/>
                <w:lang w:val="el-GR"/>
              </w:rPr>
            </w:pPr>
            <w:r>
              <w:rPr>
                <w:rFonts w:eastAsia="SimSun"/>
                <w:b/>
                <w:sz w:val="20"/>
                <w:szCs w:val="20"/>
                <w:lang w:val="en-US"/>
              </w:rPr>
              <w:t>12</w:t>
            </w:r>
            <w:r w:rsidR="00F5475A" w:rsidRPr="00F5475A">
              <w:rPr>
                <w:rFonts w:eastAsia="SimSun"/>
                <w:b/>
                <w:sz w:val="20"/>
                <w:szCs w:val="20"/>
                <w:lang w:val="el-GR"/>
              </w:rPr>
              <w:t xml:space="preserve"> </w:t>
            </w:r>
            <w:r w:rsidR="00BD3F4C">
              <w:rPr>
                <w:rFonts w:eastAsia="SimSun"/>
                <w:b/>
                <w:sz w:val="20"/>
                <w:szCs w:val="20"/>
                <w:lang w:val="el-GR"/>
              </w:rPr>
              <w:t xml:space="preserve">εργάσιμες </w:t>
            </w:r>
            <w:r w:rsidR="00F5475A" w:rsidRPr="00F5475A">
              <w:rPr>
                <w:rFonts w:eastAsia="SimSun"/>
                <w:b/>
                <w:sz w:val="20"/>
                <w:szCs w:val="20"/>
                <w:lang w:val="el-GR"/>
              </w:rPr>
              <w:t>ημέρες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791A04CE" w14:textId="17935CEE"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F5475A" w:rsidRPr="00BC373E" w14:paraId="1CD0945F" w14:textId="77777777" w:rsidTr="00244E0C">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78FFE8DE" w:rsidR="00F5475A" w:rsidRPr="00F5475A"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Π2.</w:t>
            </w:r>
            <w:r w:rsidR="00B92A37">
              <w:rPr>
                <w:color w:val="000000" w:themeColor="text1"/>
                <w:sz w:val="20"/>
                <w:szCs w:val="20"/>
                <w:lang w:val="en-US"/>
              </w:rPr>
              <w:t>X</w:t>
            </w:r>
            <w:r>
              <w:rPr>
                <w:color w:val="000000" w:themeColor="text1"/>
                <w:sz w:val="20"/>
                <w:szCs w:val="20"/>
                <w:lang w:val="el-GR"/>
              </w:rPr>
              <w:t xml:space="preserve"> </w:t>
            </w:r>
            <w:r w:rsidR="003F6160">
              <w:rPr>
                <w:color w:val="000000" w:themeColor="text1"/>
                <w:sz w:val="20"/>
                <w:szCs w:val="20"/>
                <w:lang w:val="el-GR"/>
              </w:rPr>
              <w:t>Τριμηνιαίες αναφορές προόδου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0F8CC923" w14:textId="60211AC0" w:rsidR="00F5475A" w:rsidRPr="00F5475A" w:rsidRDefault="003F6160" w:rsidP="00F5475A">
            <w:pPr>
              <w:suppressAutoHyphens w:val="0"/>
              <w:autoSpaceDE w:val="0"/>
              <w:spacing w:after="60"/>
              <w:jc w:val="center"/>
              <w:rPr>
                <w:rFonts w:eastAsia="SimSun"/>
                <w:b/>
                <w:sz w:val="20"/>
                <w:szCs w:val="20"/>
                <w:lang w:val="el-GR"/>
              </w:rPr>
            </w:pPr>
            <w:r>
              <w:rPr>
                <w:rFonts w:eastAsia="SimSun"/>
                <w:b/>
                <w:sz w:val="20"/>
                <w:szCs w:val="20"/>
                <w:lang w:val="el-GR"/>
              </w:rPr>
              <w:t>12</w:t>
            </w:r>
            <w:r w:rsidRPr="00F5475A">
              <w:rPr>
                <w:rFonts w:eastAsia="SimSun"/>
                <w:b/>
                <w:sz w:val="20"/>
                <w:szCs w:val="20"/>
                <w:lang w:val="el-GR"/>
              </w:rPr>
              <w:t xml:space="preserve"> </w:t>
            </w:r>
            <w:r w:rsidR="00F5475A" w:rsidRPr="00F5475A">
              <w:rPr>
                <w:rFonts w:eastAsia="SimSun"/>
                <w:b/>
                <w:sz w:val="20"/>
                <w:szCs w:val="20"/>
                <w:lang w:val="el-GR"/>
              </w:rPr>
              <w:t>μήνες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270D07C0" w14:textId="0055219B" w:rsidR="00F5475A"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39EF27E4" w14:textId="7AEB52E8" w:rsidR="00F5475A" w:rsidRPr="00F5475A" w:rsidRDefault="003F6160" w:rsidP="00F5475A">
            <w:pPr>
              <w:suppressAutoHyphens w:val="0"/>
              <w:autoSpaceDE w:val="0"/>
              <w:spacing w:after="60"/>
              <w:jc w:val="center"/>
              <w:rPr>
                <w:rFonts w:eastAsia="SimSun"/>
                <w:b/>
                <w:sz w:val="20"/>
                <w:szCs w:val="20"/>
                <w:lang w:val="el-GR"/>
              </w:rPr>
            </w:pPr>
            <w:r>
              <w:rPr>
                <w:rFonts w:eastAsia="SimSun"/>
                <w:b/>
                <w:sz w:val="20"/>
                <w:szCs w:val="20"/>
                <w:lang w:val="el-GR"/>
              </w:rPr>
              <w:t>13</w:t>
            </w:r>
            <w:r w:rsidRPr="00F5475A">
              <w:rPr>
                <w:rFonts w:eastAsia="SimSun"/>
                <w:b/>
                <w:sz w:val="20"/>
                <w:szCs w:val="20"/>
                <w:lang w:val="el-GR"/>
              </w:rPr>
              <w:t xml:space="preserve"> </w:t>
            </w:r>
            <w:r w:rsidR="00F5475A" w:rsidRPr="00F5475A">
              <w:rPr>
                <w:rFonts w:eastAsia="SimSun"/>
                <w:b/>
                <w:sz w:val="20"/>
                <w:szCs w:val="20"/>
                <w:lang w:val="el-GR"/>
              </w:rPr>
              <w:t>μήνες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26DA392F" w14:textId="5C1CCD0E" w:rsidR="00F5475A" w:rsidRPr="00F5475A" w:rsidRDefault="00BC373E" w:rsidP="00F5475A">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tbl>
    <w:p w14:paraId="7ACC1D69" w14:textId="03914859" w:rsidR="00986151" w:rsidRDefault="00986151" w:rsidP="00C77D57">
      <w:pPr>
        <w:rPr>
          <w:lang w:val="el-GR"/>
        </w:rPr>
      </w:pPr>
    </w:p>
    <w:p w14:paraId="779133E7" w14:textId="77777777" w:rsidR="00986151" w:rsidRPr="009E3BD5" w:rsidRDefault="00986151" w:rsidP="00C77D57">
      <w:pPr>
        <w:rPr>
          <w:lang w:val="el-GR"/>
        </w:rPr>
      </w:pPr>
    </w:p>
    <w:p w14:paraId="282CBCC6" w14:textId="77777777" w:rsidR="00EA7E9C" w:rsidRPr="00EA7E9C" w:rsidRDefault="00EA7E9C" w:rsidP="00EA7E9C">
      <w:pPr>
        <w:rPr>
          <w:rFonts w:eastAsia="SimSun"/>
          <w:lang w:val="el-GR"/>
        </w:rPr>
      </w:pPr>
    </w:p>
    <w:p w14:paraId="0DE3EE07" w14:textId="77777777" w:rsidR="00025B9C" w:rsidRPr="00843444" w:rsidRDefault="00025B9C">
      <w:pPr>
        <w:pStyle w:val="4"/>
        <w:numPr>
          <w:ilvl w:val="1"/>
          <w:numId w:val="22"/>
        </w:numPr>
        <w:ind w:hanging="306"/>
        <w:rPr>
          <w:rFonts w:cs="Tahoma"/>
          <w:szCs w:val="22"/>
          <w:lang w:val="el-GR"/>
        </w:rPr>
      </w:pPr>
      <w:bookmarkStart w:id="463" w:name="_Ref122695067"/>
      <w:bookmarkStart w:id="464" w:name="_Toc147328435"/>
      <w:bookmarkStart w:id="465" w:name="_Hlk61973828"/>
      <w:r w:rsidRPr="00843444">
        <w:rPr>
          <w:rFonts w:cs="Tahoma"/>
          <w:szCs w:val="22"/>
          <w:lang w:val="el-GR"/>
        </w:rPr>
        <w:t>Χρόνος Υποβολής και Διαδικασία Οριστικοποίησης Παραδοτέων</w:t>
      </w:r>
      <w:bookmarkEnd w:id="463"/>
      <w:bookmarkEnd w:id="464"/>
    </w:p>
    <w:bookmarkEnd w:id="465"/>
    <w:p w14:paraId="7C2F28AE" w14:textId="77777777" w:rsidR="005D3E33" w:rsidRPr="00EF2204" w:rsidRDefault="005D3E33" w:rsidP="00EF2204">
      <w:pPr>
        <w:rPr>
          <w:rFonts w:eastAsia="SimSun"/>
          <w:lang w:val="el-GR"/>
        </w:rPr>
      </w:pPr>
    </w:p>
    <w:tbl>
      <w:tblPr>
        <w:tblStyle w:val="aff0"/>
        <w:tblW w:w="4932" w:type="pct"/>
        <w:tblInd w:w="-147" w:type="dxa"/>
        <w:tblLayout w:type="fixed"/>
        <w:tblLook w:val="04A0" w:firstRow="1" w:lastRow="0" w:firstColumn="1" w:lastColumn="0" w:noHBand="0" w:noVBand="1"/>
      </w:tblPr>
      <w:tblGrid>
        <w:gridCol w:w="593"/>
        <w:gridCol w:w="1392"/>
        <w:gridCol w:w="4110"/>
        <w:gridCol w:w="1702"/>
        <w:gridCol w:w="1700"/>
      </w:tblGrid>
      <w:tr w:rsidR="00946839" w:rsidRPr="00892E1A" w14:paraId="6E2E064E" w14:textId="77777777" w:rsidTr="00E35BBF">
        <w:trPr>
          <w:trHeight w:val="336"/>
          <w:tblHeader/>
        </w:trPr>
        <w:tc>
          <w:tcPr>
            <w:tcW w:w="312" w:type="pct"/>
            <w:shd w:val="clear" w:color="auto" w:fill="FBE4D5"/>
            <w:vAlign w:val="center"/>
            <w:hideMark/>
          </w:tcPr>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733" w:type="pct"/>
            <w:shd w:val="clear" w:color="auto" w:fill="FBE4D5"/>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64" w:type="pct"/>
            <w:shd w:val="clear" w:color="auto" w:fill="FBE4D5"/>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96" w:type="pct"/>
            <w:shd w:val="clear" w:color="auto" w:fill="FBE4D5"/>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95" w:type="pct"/>
            <w:shd w:val="clear" w:color="auto" w:fill="FBE4D5"/>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15A1F3E5"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46839" w:rsidRPr="00E122D5" w14:paraId="12535E55" w14:textId="77777777" w:rsidTr="00E35BBF">
        <w:trPr>
          <w:trHeight w:val="175"/>
        </w:trPr>
        <w:tc>
          <w:tcPr>
            <w:tcW w:w="312" w:type="pct"/>
            <w:noWrap/>
            <w:hideMark/>
          </w:tcPr>
          <w:p w14:paraId="76B4CF1A" w14:textId="77777777" w:rsidR="00946839" w:rsidRPr="00E122D5" w:rsidRDefault="00946839"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733" w:type="pct"/>
          </w:tcPr>
          <w:p w14:paraId="1072D3B3" w14:textId="606D629A" w:rsidR="00946839" w:rsidRPr="00E122D5" w:rsidRDefault="00E122D5" w:rsidP="000E0B6C">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164" w:type="pct"/>
            <w:noWrap/>
            <w:vAlign w:val="center"/>
          </w:tcPr>
          <w:p w14:paraId="2030244A" w14:textId="49ADF40A" w:rsidR="00946839" w:rsidRPr="003E468D" w:rsidRDefault="0021008F" w:rsidP="00E122D5">
            <w:pPr>
              <w:suppressAutoHyphens w:val="0"/>
              <w:spacing w:before="120" w:after="0"/>
              <w:jc w:val="center"/>
              <w:rPr>
                <w:lang w:val="el-GR"/>
              </w:rPr>
            </w:pPr>
            <w:r>
              <w:rPr>
                <w:lang w:val="el-GR"/>
              </w:rPr>
              <w:t>Π</w:t>
            </w:r>
            <w:r w:rsidR="00B92A37" w:rsidRPr="003E468D">
              <w:rPr>
                <w:lang w:val="el-GR"/>
              </w:rPr>
              <w:t xml:space="preserve">αραγωγική λειτουργία του συστήματος </w:t>
            </w:r>
            <w:r>
              <w:rPr>
                <w:lang w:val="el-GR"/>
              </w:rPr>
              <w:t xml:space="preserve"> </w:t>
            </w:r>
          </w:p>
        </w:tc>
        <w:tc>
          <w:tcPr>
            <w:tcW w:w="896" w:type="pct"/>
            <w:noWrap/>
          </w:tcPr>
          <w:p w14:paraId="71ECEF71" w14:textId="1423E364" w:rsidR="00946839" w:rsidRPr="00E122D5" w:rsidRDefault="00B92A37" w:rsidP="000E0B6C">
            <w:pPr>
              <w:suppressAutoHyphens w:val="0"/>
              <w:spacing w:before="120" w:after="0"/>
              <w:jc w:val="center"/>
              <w:rPr>
                <w:color w:val="000000" w:themeColor="text1"/>
                <w:sz w:val="20"/>
                <w:szCs w:val="20"/>
                <w:lang w:val="el-GR"/>
              </w:rPr>
            </w:pPr>
            <w:r>
              <w:rPr>
                <w:color w:val="000000" w:themeColor="text1"/>
                <w:sz w:val="20"/>
                <w:szCs w:val="20"/>
                <w:lang w:val="en-US"/>
              </w:rPr>
              <w:t>10</w:t>
            </w:r>
            <w:r w:rsidR="00D4298A" w:rsidRPr="00E122D5">
              <w:rPr>
                <w:color w:val="000000" w:themeColor="text1"/>
                <w:sz w:val="20"/>
                <w:szCs w:val="20"/>
                <w:lang w:val="el-GR"/>
              </w:rPr>
              <w:t xml:space="preserve"> </w:t>
            </w:r>
            <w:r w:rsidR="00E122D5" w:rsidRPr="00E122D5">
              <w:rPr>
                <w:color w:val="000000" w:themeColor="text1"/>
                <w:sz w:val="20"/>
                <w:szCs w:val="20"/>
                <w:lang w:val="el-GR"/>
              </w:rPr>
              <w:t xml:space="preserve">εργάσιμες </w:t>
            </w:r>
            <w:r w:rsidR="00D4298A" w:rsidRPr="00E122D5">
              <w:rPr>
                <w:color w:val="000000" w:themeColor="text1"/>
                <w:sz w:val="20"/>
                <w:szCs w:val="20"/>
                <w:lang w:val="el-GR"/>
              </w:rPr>
              <w:t>ημέρες</w:t>
            </w:r>
          </w:p>
        </w:tc>
        <w:tc>
          <w:tcPr>
            <w:tcW w:w="895" w:type="pct"/>
          </w:tcPr>
          <w:p w14:paraId="29AAA39C" w14:textId="53DD5F9C"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2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r>
      <w:tr w:rsidR="00F5475A" w:rsidRPr="00E122D5" w14:paraId="389F3A34" w14:textId="77777777" w:rsidTr="00E35BBF">
        <w:trPr>
          <w:trHeight w:val="175"/>
        </w:trPr>
        <w:tc>
          <w:tcPr>
            <w:tcW w:w="312" w:type="pct"/>
            <w:noWrap/>
          </w:tcPr>
          <w:p w14:paraId="7DD0B180" w14:textId="6774139A"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2</w:t>
            </w:r>
          </w:p>
        </w:tc>
        <w:tc>
          <w:tcPr>
            <w:tcW w:w="733" w:type="pct"/>
          </w:tcPr>
          <w:p w14:paraId="4A3686F1" w14:textId="317806C4" w:rsidR="00F5475A" w:rsidRPr="00E35BBF"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Π2.</w:t>
            </w:r>
            <w:r w:rsidR="0021008F">
              <w:rPr>
                <w:color w:val="000000" w:themeColor="text1"/>
                <w:sz w:val="20"/>
                <w:szCs w:val="20"/>
                <w:lang w:val="el-GR"/>
              </w:rPr>
              <w:t>1 – Π2.4</w:t>
            </w:r>
          </w:p>
        </w:tc>
        <w:tc>
          <w:tcPr>
            <w:tcW w:w="2164" w:type="pct"/>
            <w:noWrap/>
            <w:vAlign w:val="center"/>
          </w:tcPr>
          <w:p w14:paraId="28E3A6BE" w14:textId="64A84C97" w:rsidR="00F5475A" w:rsidRPr="00E122D5" w:rsidRDefault="003F6160" w:rsidP="00E122D5">
            <w:pPr>
              <w:suppressAutoHyphens w:val="0"/>
              <w:spacing w:before="120" w:after="0"/>
              <w:jc w:val="center"/>
              <w:rPr>
                <w:color w:val="000000" w:themeColor="text1"/>
                <w:sz w:val="20"/>
                <w:szCs w:val="20"/>
                <w:lang w:val="el-GR"/>
              </w:rPr>
            </w:pPr>
            <w:r>
              <w:rPr>
                <w:color w:val="000000" w:themeColor="text1"/>
                <w:sz w:val="20"/>
                <w:szCs w:val="20"/>
                <w:lang w:val="el-GR"/>
              </w:rPr>
              <w:t>Τριμηνιαίες αναφορές προόδου</w:t>
            </w:r>
          </w:p>
        </w:tc>
        <w:tc>
          <w:tcPr>
            <w:tcW w:w="896" w:type="pct"/>
            <w:noWrap/>
          </w:tcPr>
          <w:p w14:paraId="40807CAC" w14:textId="3B3D901B" w:rsidR="00F5475A" w:rsidRPr="00E122D5" w:rsidRDefault="003F6160" w:rsidP="00F5475A">
            <w:pPr>
              <w:suppressAutoHyphens w:val="0"/>
              <w:spacing w:before="120" w:after="0"/>
              <w:jc w:val="center"/>
              <w:rPr>
                <w:color w:val="000000" w:themeColor="text1"/>
                <w:sz w:val="20"/>
                <w:szCs w:val="20"/>
                <w:lang w:val="el-GR"/>
              </w:rPr>
            </w:pPr>
            <w:r>
              <w:rPr>
                <w:color w:val="000000" w:themeColor="text1"/>
                <w:sz w:val="20"/>
                <w:szCs w:val="20"/>
                <w:lang w:val="el-GR"/>
              </w:rPr>
              <w:t xml:space="preserve">12 </w:t>
            </w:r>
            <w:r w:rsidR="00E122D5">
              <w:rPr>
                <w:color w:val="000000" w:themeColor="text1"/>
                <w:sz w:val="20"/>
                <w:szCs w:val="20"/>
                <w:lang w:val="el-GR"/>
              </w:rPr>
              <w:t>μήνες</w:t>
            </w:r>
          </w:p>
        </w:tc>
        <w:tc>
          <w:tcPr>
            <w:tcW w:w="895" w:type="pct"/>
          </w:tcPr>
          <w:p w14:paraId="1C3BAE6D" w14:textId="7F6FAEB0"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1</w:t>
            </w:r>
            <w:r w:rsidR="00D4298A" w:rsidRPr="00E122D5">
              <w:rPr>
                <w:color w:val="000000" w:themeColor="text1"/>
                <w:sz w:val="20"/>
                <w:szCs w:val="20"/>
                <w:lang w:val="el-GR"/>
              </w:rPr>
              <w:t xml:space="preserve"> μήνας</w:t>
            </w:r>
          </w:p>
        </w:tc>
      </w:tr>
    </w:tbl>
    <w:p w14:paraId="28EFA1FA" w14:textId="77777777" w:rsidR="008376F9" w:rsidRDefault="008376F9" w:rsidP="008376F9">
      <w:pPr>
        <w:rPr>
          <w:rFonts w:eastAsia="SimSun"/>
          <w:lang w:val="el-GR"/>
        </w:rPr>
      </w:pPr>
    </w:p>
    <w:p w14:paraId="0C25C040" w14:textId="44FF30F0" w:rsidR="003C2BEF" w:rsidRPr="003C2BEF" w:rsidRDefault="003C2BEF" w:rsidP="003C2BEF">
      <w:pPr>
        <w:rPr>
          <w:rFonts w:eastAsia="SimSun"/>
          <w:lang w:val="el-GR"/>
        </w:rPr>
      </w:pPr>
      <w:r w:rsidRPr="003C2BEF">
        <w:rPr>
          <w:rFonts w:eastAsia="SimSun"/>
          <w:lang w:val="el-GR"/>
        </w:rPr>
        <w:lastRenderedPageBreak/>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CC717E">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2"/>
        </w:numPr>
        <w:ind w:hanging="306"/>
        <w:rPr>
          <w:rFonts w:cs="Tahoma"/>
          <w:szCs w:val="22"/>
          <w:lang w:val="el-GR"/>
        </w:rPr>
      </w:pPr>
      <w:bookmarkStart w:id="466" w:name="_Toc97194370"/>
      <w:bookmarkStart w:id="467" w:name="_Ref122695074"/>
      <w:bookmarkStart w:id="468" w:name="_Toc147328436"/>
      <w:r w:rsidRPr="00EF2204">
        <w:rPr>
          <w:rFonts w:cs="Tahoma"/>
          <w:szCs w:val="22"/>
          <w:lang w:val="el-GR"/>
        </w:rPr>
        <w:t>Ομάδα Έργου/Σχήμα Διοίκησης Έργου</w:t>
      </w:r>
      <w:bookmarkEnd w:id="466"/>
      <w:bookmarkEnd w:id="467"/>
      <w:bookmarkEnd w:id="468"/>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4AF88677" w:rsidR="00025B9C" w:rsidRDefault="00025B9C">
      <w:pPr>
        <w:pStyle w:val="4"/>
        <w:numPr>
          <w:ilvl w:val="1"/>
          <w:numId w:val="22"/>
        </w:numPr>
        <w:ind w:hanging="306"/>
        <w:rPr>
          <w:rFonts w:cs="Tahoma"/>
          <w:szCs w:val="22"/>
          <w:lang w:val="el-GR"/>
        </w:rPr>
      </w:pPr>
      <w:bookmarkStart w:id="469" w:name="_Toc97194371"/>
      <w:bookmarkStart w:id="470" w:name="_Ref122695077"/>
      <w:bookmarkStart w:id="471" w:name="_Toc147328437"/>
      <w:r w:rsidRPr="00EF2204">
        <w:rPr>
          <w:rFonts w:cs="Tahoma"/>
          <w:szCs w:val="22"/>
          <w:lang w:val="el-GR"/>
        </w:rPr>
        <w:t>Μεθοδολογία διασφάλισης ποιότητας</w:t>
      </w:r>
      <w:bookmarkEnd w:id="469"/>
      <w:bookmarkEnd w:id="470"/>
      <w:bookmarkEnd w:id="471"/>
      <w:r w:rsidRPr="00EF2204">
        <w:rPr>
          <w:rFonts w:cs="Tahoma"/>
          <w:szCs w:val="22"/>
          <w:lang w:val="el-GR"/>
        </w:rPr>
        <w:tab/>
      </w:r>
    </w:p>
    <w:p w14:paraId="20ACB7DF" w14:textId="55B9241A"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B842C8">
        <w:rPr>
          <w:lang w:val="en-US"/>
        </w:rPr>
        <w:t>Smart</w:t>
      </w:r>
      <w:r w:rsidR="00B842C8" w:rsidRPr="00B842C8">
        <w:rPr>
          <w:lang w:val="el-GR"/>
        </w:rPr>
        <w:t xml:space="preserve"> </w:t>
      </w:r>
      <w:r w:rsidR="00B842C8">
        <w:rPr>
          <w:lang w:val="en-US"/>
        </w:rPr>
        <w:t>Readiness</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lastRenderedPageBreak/>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pPr>
        <w:pStyle w:val="4"/>
        <w:numPr>
          <w:ilvl w:val="1"/>
          <w:numId w:val="22"/>
        </w:numPr>
        <w:ind w:hanging="306"/>
        <w:rPr>
          <w:rFonts w:cs="Tahoma"/>
          <w:szCs w:val="22"/>
          <w:lang w:val="el-GR"/>
        </w:rPr>
      </w:pPr>
      <w:bookmarkStart w:id="472" w:name="_Toc97194372"/>
      <w:bookmarkStart w:id="473" w:name="_Toc147328438"/>
      <w:r w:rsidRPr="00EF2204">
        <w:rPr>
          <w:rFonts w:cs="Tahoma"/>
          <w:szCs w:val="22"/>
          <w:lang w:val="el-GR"/>
        </w:rPr>
        <w:t>Τόπος υλοποίησης/ παροχής των υπηρεσιών</w:t>
      </w:r>
      <w:bookmarkEnd w:id="472"/>
      <w:bookmarkEnd w:id="473"/>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64F64C8E" w14:textId="315955B1"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headerReference w:type="first" r:id="rId32"/>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74" w:name="_Ref510087011"/>
      <w:bookmarkStart w:id="475" w:name="_Ref40980421"/>
      <w:bookmarkStart w:id="476" w:name="_Toc97194373"/>
      <w:bookmarkStart w:id="477" w:name="_Toc97194478"/>
      <w:bookmarkStart w:id="478" w:name="_Toc147328439"/>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74"/>
      <w:bookmarkEnd w:id="475"/>
      <w:bookmarkEnd w:id="476"/>
      <w:bookmarkEnd w:id="477"/>
      <w:bookmarkEnd w:id="478"/>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CC717E" w14:paraId="165082A2" w14:textId="77777777" w:rsidTr="00FF34F1">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0265CC05" w14:textId="77777777" w:rsidR="00843444" w:rsidRPr="005D7E53" w:rsidRDefault="00843444" w:rsidP="00FF34F1">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CC717E" w14:paraId="2A952619" w14:textId="77777777" w:rsidTr="00FF34F1">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9B037C7" w14:textId="77777777" w:rsidR="00843444" w:rsidRPr="005D7E53" w:rsidRDefault="00843444" w:rsidP="00FF34F1">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5D7E53" w:rsidRDefault="00843444" w:rsidP="00FF34F1">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CC717E" w14:paraId="4827B480" w14:textId="77777777" w:rsidTr="00FF34F1">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6E34701" w14:textId="77777777" w:rsidR="00843444" w:rsidRPr="005D7E53" w:rsidRDefault="00843444" w:rsidP="00FF34F1">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CC717E" w14:paraId="4F8B1B6A" w14:textId="77777777" w:rsidTr="00FF34F1">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364462C0" w14:textId="77777777" w:rsidR="00843444" w:rsidRPr="005D7E53" w:rsidRDefault="00843444" w:rsidP="00FF34F1">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5D7E53" w:rsidRDefault="00843444" w:rsidP="00FF34F1">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A3DE62D" w14:textId="77777777" w:rsidR="00843444" w:rsidRPr="005D7E53" w:rsidRDefault="00843444" w:rsidP="00FF34F1">
            <w:pPr>
              <w:spacing w:before="120" w:line="288" w:lineRule="auto"/>
              <w:rPr>
                <w:sz w:val="20"/>
                <w:szCs w:val="20"/>
                <w:lang w:val="el-GR"/>
              </w:rPr>
            </w:pPr>
            <w:r w:rsidRPr="005D7E53">
              <w:rPr>
                <w:sz w:val="20"/>
                <w:szCs w:val="20"/>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13B4376C" w14:textId="77777777" w:rsidR="00843444" w:rsidRPr="005D7E53" w:rsidRDefault="00843444" w:rsidP="00FF34F1">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3BEF35E" w14:textId="77777777" w:rsidR="00843444" w:rsidRPr="005D7E53" w:rsidRDefault="00843444" w:rsidP="00FF34F1">
            <w:pPr>
              <w:spacing w:before="120" w:line="288" w:lineRule="auto"/>
              <w:rPr>
                <w:sz w:val="20"/>
                <w:szCs w:val="20"/>
                <w:lang w:val="el-GR"/>
              </w:rPr>
            </w:pP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226F7BDD"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692AED5" w14:textId="206B1AE3"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CC717E">
              <w:rPr>
                <w:rFonts w:cstheme="minorHAnsi"/>
                <w:lang w:val="el-GR"/>
              </w:rPr>
              <w:t>2.2</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F34F1">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F34F1">
            <w:pPr>
              <w:spacing w:after="0"/>
              <w:jc w:val="left"/>
              <w:rPr>
                <w:rFonts w:cstheme="minorHAnsi"/>
                <w:lang w:val="el-GR"/>
              </w:rPr>
            </w:pPr>
          </w:p>
        </w:tc>
      </w:tr>
      <w:tr w:rsidR="00843444" w:rsidRPr="005D7E53" w14:paraId="5765AD88"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5E3E477" w14:textId="57604B6D"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CC717E">
              <w:rPr>
                <w:rFonts w:cstheme="minorHAnsi"/>
                <w:lang w:val="el-GR"/>
              </w:rPr>
              <w:t>3</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F34F1">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F34F1">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79" w:name="_Toc97194374"/>
      <w:bookmarkStart w:id="480" w:name="_Toc97194479"/>
      <w:bookmarkStart w:id="481" w:name="_Toc147328440"/>
      <w:bookmarkStart w:id="482" w:name="_Ref496624736"/>
      <w:bookmarkStart w:id="483"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79"/>
      <w:bookmarkEnd w:id="480"/>
      <w:bookmarkEnd w:id="481"/>
      <w:r w:rsidR="004A23B9" w:rsidRPr="00603221">
        <w:rPr>
          <w:rFonts w:cs="Tahoma"/>
          <w:color w:val="000099"/>
          <w:lang w:val="el-GR"/>
        </w:rPr>
        <w:t xml:space="preserve"> </w:t>
      </w:r>
      <w:bookmarkEnd w:id="482"/>
      <w:bookmarkEnd w:id="483"/>
    </w:p>
    <w:p w14:paraId="6D97FBB2" w14:textId="77777777" w:rsidR="000F62F0" w:rsidRPr="00603221" w:rsidRDefault="000F62F0" w:rsidP="003329FF">
      <w:pPr>
        <w:pStyle w:val="4"/>
        <w:numPr>
          <w:ilvl w:val="0"/>
          <w:numId w:val="0"/>
        </w:numPr>
        <w:ind w:left="864" w:hanging="864"/>
        <w:rPr>
          <w:rFonts w:cs="Tahoma"/>
          <w:szCs w:val="22"/>
          <w:lang w:val="el-GR"/>
        </w:rPr>
      </w:pPr>
      <w:bookmarkStart w:id="484" w:name="_Ref510086970"/>
      <w:bookmarkStart w:id="485" w:name="_Toc97194375"/>
      <w:bookmarkStart w:id="486" w:name="_Toc147328441"/>
      <w:r w:rsidRPr="00603221">
        <w:rPr>
          <w:rFonts w:cs="Tahoma"/>
          <w:szCs w:val="22"/>
          <w:lang w:val="el-GR"/>
        </w:rPr>
        <w:t>ΕΥΡΩΠΑΙΚΟ ΕΝΙΑΙΟ ΕΓΓΡΑΦΟ ΣΥΜΒΑΣΗΣ (ΕΕΕΣ)</w:t>
      </w:r>
      <w:bookmarkEnd w:id="484"/>
      <w:bookmarkEnd w:id="485"/>
      <w:bookmarkEnd w:id="486"/>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87" w:name="_Ref496624509"/>
      <w:bookmarkStart w:id="488" w:name="_Toc97194376"/>
      <w:bookmarkStart w:id="489" w:name="_Toc97194480"/>
      <w:bookmarkStart w:id="490" w:name="_Toc147328442"/>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7"/>
      <w:bookmarkEnd w:id="488"/>
      <w:bookmarkEnd w:id="489"/>
      <w:bookmarkEnd w:id="490"/>
    </w:p>
    <w:p w14:paraId="7BA5D83B" w14:textId="77777777" w:rsidR="006E4901" w:rsidRPr="00603221" w:rsidRDefault="006E4901" w:rsidP="006E4901">
      <w:pPr>
        <w:pStyle w:val="normalwithoutspacing"/>
        <w:rPr>
          <w:i/>
          <w:color w:val="5B9BD5"/>
        </w:rPr>
      </w:pPr>
    </w:p>
    <w:tbl>
      <w:tblPr>
        <w:tblpPr w:leftFromText="180" w:rightFromText="180" w:vertAnchor="text" w:tblpY="1"/>
        <w:tblOverlap w:val="neve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B92A37">
            <w:pPr>
              <w:spacing w:line="276" w:lineRule="auto"/>
              <w:jc w:val="center"/>
              <w:rPr>
                <w:b/>
              </w:rPr>
            </w:pPr>
            <w:r w:rsidRPr="00603221">
              <w:rPr>
                <w:b/>
              </w:rPr>
              <w:t>ΒΙΟΓΡΑΦΙΚΟ ΣΗΜΕΙΩΜΑ</w:t>
            </w:r>
          </w:p>
        </w:tc>
      </w:tr>
      <w:tr w:rsidR="006E4901" w:rsidRPr="00DF02B0" w14:paraId="4B1B2A6C" w14:textId="77777777" w:rsidTr="00B92A37">
        <w:tc>
          <w:tcPr>
            <w:tcW w:w="5000" w:type="pct"/>
            <w:gridSpan w:val="15"/>
          </w:tcPr>
          <w:p w14:paraId="29AF74A8" w14:textId="77777777" w:rsidR="006E4901" w:rsidRPr="00603221" w:rsidRDefault="006E4901" w:rsidP="00B92A37">
            <w:pPr>
              <w:spacing w:line="276" w:lineRule="auto"/>
            </w:pPr>
          </w:p>
        </w:tc>
      </w:tr>
      <w:tr w:rsidR="006E4901" w:rsidRPr="00DF02B0" w14:paraId="3D3668D0" w14:textId="77777777" w:rsidTr="00B92A37">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B92A37">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B92A37">
            <w:pPr>
              <w:spacing w:line="276" w:lineRule="auto"/>
            </w:pPr>
          </w:p>
        </w:tc>
      </w:tr>
      <w:tr w:rsidR="006E4901" w:rsidRPr="00DF02B0" w14:paraId="23532CAF" w14:textId="77777777" w:rsidTr="00B92A37">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B92A37">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B92A37">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B92A37">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B92A37">
            <w:pPr>
              <w:spacing w:line="276" w:lineRule="auto"/>
            </w:pPr>
          </w:p>
        </w:tc>
      </w:tr>
      <w:tr w:rsidR="006E4901" w:rsidRPr="00DF02B0" w14:paraId="385DFB8F"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B92A37">
            <w:pPr>
              <w:spacing w:line="276" w:lineRule="auto"/>
            </w:pPr>
          </w:p>
        </w:tc>
      </w:tr>
      <w:tr w:rsidR="006E4901" w:rsidRPr="00DF02B0" w14:paraId="79146AC8" w14:textId="77777777" w:rsidTr="00B92A37">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B92A37">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B92A37">
            <w:pPr>
              <w:spacing w:line="276" w:lineRule="auto"/>
            </w:pPr>
          </w:p>
        </w:tc>
        <w:tc>
          <w:tcPr>
            <w:tcW w:w="1032" w:type="pct"/>
            <w:gridSpan w:val="3"/>
            <w:vAlign w:val="center"/>
          </w:tcPr>
          <w:p w14:paraId="4A25D1CB" w14:textId="77777777" w:rsidR="006E4901" w:rsidRPr="00603221" w:rsidRDefault="006E4901" w:rsidP="00B92A37">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B92A37">
            <w:pPr>
              <w:spacing w:line="276" w:lineRule="auto"/>
            </w:pPr>
          </w:p>
        </w:tc>
      </w:tr>
      <w:tr w:rsidR="006E4901" w:rsidRPr="00DF02B0" w14:paraId="1136FA74" w14:textId="77777777" w:rsidTr="00B92A37">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B92A37">
            <w:pPr>
              <w:spacing w:line="276" w:lineRule="auto"/>
            </w:pPr>
          </w:p>
        </w:tc>
      </w:tr>
      <w:tr w:rsidR="006E4901" w:rsidRPr="00DF02B0" w14:paraId="6E0265E0" w14:textId="77777777" w:rsidTr="00B92A37">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B92A37">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B92A37">
            <w:pPr>
              <w:spacing w:line="276" w:lineRule="auto"/>
            </w:pPr>
            <w:r w:rsidRPr="00603221">
              <w:t>__ /__ / ____</w:t>
            </w:r>
          </w:p>
        </w:tc>
        <w:tc>
          <w:tcPr>
            <w:tcW w:w="1162" w:type="pct"/>
            <w:gridSpan w:val="4"/>
            <w:vAlign w:val="center"/>
          </w:tcPr>
          <w:p w14:paraId="3D8C36B1" w14:textId="77777777" w:rsidR="006E4901" w:rsidRPr="00603221" w:rsidRDefault="006E4901" w:rsidP="00B92A37">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B92A37">
            <w:pPr>
              <w:spacing w:line="276" w:lineRule="auto"/>
            </w:pPr>
          </w:p>
        </w:tc>
      </w:tr>
      <w:tr w:rsidR="006E4901" w:rsidRPr="00DF02B0" w14:paraId="5F20B1E6" w14:textId="77777777" w:rsidTr="00B92A37">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B92A37">
            <w:pPr>
              <w:spacing w:line="276" w:lineRule="auto"/>
            </w:pPr>
          </w:p>
        </w:tc>
      </w:tr>
      <w:tr w:rsidR="006E4901" w:rsidRPr="00DF02B0" w14:paraId="2E989FA2" w14:textId="77777777" w:rsidTr="00B92A37">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B92A37">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B92A37">
            <w:pPr>
              <w:spacing w:line="276" w:lineRule="auto"/>
            </w:pPr>
          </w:p>
        </w:tc>
        <w:tc>
          <w:tcPr>
            <w:tcW w:w="967" w:type="pct"/>
            <w:gridSpan w:val="2"/>
            <w:vAlign w:val="center"/>
          </w:tcPr>
          <w:p w14:paraId="527322BD" w14:textId="77777777" w:rsidR="006E4901" w:rsidRPr="00603221" w:rsidRDefault="006E4901" w:rsidP="00B92A37">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B92A37">
            <w:pPr>
              <w:spacing w:line="276" w:lineRule="auto"/>
            </w:pPr>
          </w:p>
        </w:tc>
      </w:tr>
      <w:tr w:rsidR="006E4901" w:rsidRPr="00DF02B0" w14:paraId="487ED5E5" w14:textId="77777777" w:rsidTr="00B92A37">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B92A37">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B92A37">
            <w:pPr>
              <w:spacing w:line="276" w:lineRule="auto"/>
            </w:pPr>
          </w:p>
        </w:tc>
        <w:tc>
          <w:tcPr>
            <w:tcW w:w="967" w:type="pct"/>
            <w:gridSpan w:val="2"/>
            <w:vAlign w:val="center"/>
          </w:tcPr>
          <w:p w14:paraId="2C960A63" w14:textId="77777777" w:rsidR="006E4901" w:rsidRPr="00603221" w:rsidRDefault="006E4901" w:rsidP="00B92A37">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B92A37">
            <w:pPr>
              <w:spacing w:line="276" w:lineRule="auto"/>
            </w:pPr>
          </w:p>
        </w:tc>
      </w:tr>
      <w:tr w:rsidR="006E4901" w:rsidRPr="00DF02B0" w14:paraId="247501E4" w14:textId="77777777" w:rsidTr="00B92A37">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B92A37">
            <w:pPr>
              <w:spacing w:line="276" w:lineRule="auto"/>
            </w:pPr>
          </w:p>
        </w:tc>
        <w:tc>
          <w:tcPr>
            <w:tcW w:w="1298" w:type="pct"/>
            <w:gridSpan w:val="4"/>
            <w:vAlign w:val="center"/>
          </w:tcPr>
          <w:p w14:paraId="74662C37" w14:textId="77777777" w:rsidR="006E4901" w:rsidRPr="00603221" w:rsidRDefault="006E4901" w:rsidP="00B92A37">
            <w:pPr>
              <w:spacing w:line="276" w:lineRule="auto"/>
            </w:pPr>
          </w:p>
        </w:tc>
        <w:tc>
          <w:tcPr>
            <w:tcW w:w="1201" w:type="pct"/>
            <w:gridSpan w:val="4"/>
            <w:vAlign w:val="center"/>
          </w:tcPr>
          <w:p w14:paraId="0EBB2D00" w14:textId="77777777" w:rsidR="006E4901" w:rsidRPr="00603221" w:rsidRDefault="006E4901" w:rsidP="00B92A37">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B92A37">
            <w:pPr>
              <w:spacing w:line="276" w:lineRule="auto"/>
            </w:pPr>
          </w:p>
        </w:tc>
      </w:tr>
      <w:tr w:rsidR="006E4901" w:rsidRPr="00DF02B0" w14:paraId="550E51F3" w14:textId="77777777" w:rsidTr="00B92A37">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B92A37">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B92A37">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B92A37">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B92A37">
            <w:pPr>
              <w:spacing w:line="276" w:lineRule="auto"/>
            </w:pPr>
          </w:p>
        </w:tc>
      </w:tr>
      <w:tr w:rsidR="006E4901" w:rsidRPr="00DF02B0" w14:paraId="02B7D5E0" w14:textId="77777777" w:rsidTr="00B92A37">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B92A37">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B92A37">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B92A37">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B92A37">
            <w:pPr>
              <w:spacing w:line="276" w:lineRule="auto"/>
            </w:pPr>
          </w:p>
        </w:tc>
      </w:tr>
      <w:tr w:rsidR="006E4901" w:rsidRPr="00DF02B0" w14:paraId="4DA4D10F" w14:textId="77777777" w:rsidTr="00B92A37">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B92A37">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B92A37">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B92A37">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B92A37">
            <w:pPr>
              <w:spacing w:line="276" w:lineRule="auto"/>
            </w:pPr>
          </w:p>
        </w:tc>
      </w:tr>
      <w:tr w:rsidR="006E4901" w:rsidRPr="00DF02B0" w14:paraId="3FBD250A" w14:textId="77777777" w:rsidTr="00B92A37">
        <w:tc>
          <w:tcPr>
            <w:tcW w:w="5000" w:type="pct"/>
            <w:gridSpan w:val="15"/>
          </w:tcPr>
          <w:p w14:paraId="46F4FDE5" w14:textId="77777777" w:rsidR="006E4901" w:rsidRPr="00603221" w:rsidRDefault="006E4901" w:rsidP="00B92A37">
            <w:pPr>
              <w:spacing w:line="276" w:lineRule="auto"/>
            </w:pPr>
          </w:p>
        </w:tc>
      </w:tr>
      <w:tr w:rsidR="006E4901" w:rsidRPr="00DF02B0" w14:paraId="1BC7FDC9" w14:textId="77777777" w:rsidTr="00B92A37">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B92A37">
            <w:pPr>
              <w:spacing w:line="276" w:lineRule="auto"/>
              <w:rPr>
                <w:b/>
              </w:rPr>
            </w:pPr>
            <w:r w:rsidRPr="00603221">
              <w:rPr>
                <w:b/>
              </w:rPr>
              <w:t>ΕΚΠΑΙΔΕΥΣΗ</w:t>
            </w:r>
          </w:p>
        </w:tc>
        <w:tc>
          <w:tcPr>
            <w:tcW w:w="3773" w:type="pct"/>
            <w:gridSpan w:val="11"/>
          </w:tcPr>
          <w:p w14:paraId="5B7B1456" w14:textId="77777777" w:rsidR="006E4901" w:rsidRPr="00603221" w:rsidRDefault="006E4901" w:rsidP="00B92A37">
            <w:pPr>
              <w:spacing w:line="276" w:lineRule="auto"/>
            </w:pPr>
          </w:p>
        </w:tc>
      </w:tr>
      <w:tr w:rsidR="006E4901" w:rsidRPr="00DF02B0" w14:paraId="1602E1A4" w14:textId="77777777" w:rsidTr="00B92A37">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B92A37">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B92A37">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B92A37">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B92A37">
            <w:pPr>
              <w:spacing w:line="276" w:lineRule="auto"/>
              <w:jc w:val="center"/>
              <w:rPr>
                <w:b/>
              </w:rPr>
            </w:pPr>
            <w:r w:rsidRPr="00603221">
              <w:rPr>
                <w:b/>
              </w:rPr>
              <w:t>Ημερομηνία Απόκτησης Πτυχίου</w:t>
            </w:r>
          </w:p>
        </w:tc>
      </w:tr>
      <w:tr w:rsidR="006E4901" w:rsidRPr="00DF02B0" w14:paraId="7F000094" w14:textId="77777777" w:rsidTr="00B92A37">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B92A37">
            <w:pPr>
              <w:spacing w:line="276" w:lineRule="auto"/>
            </w:pPr>
          </w:p>
          <w:p w14:paraId="48C27067" w14:textId="77777777" w:rsidR="006E4901" w:rsidRPr="00603221" w:rsidRDefault="006E4901" w:rsidP="00B92A37">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B92A37">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B92A37">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B92A37">
            <w:pPr>
              <w:spacing w:line="276" w:lineRule="auto"/>
            </w:pPr>
          </w:p>
        </w:tc>
      </w:tr>
      <w:tr w:rsidR="006E4901" w:rsidRPr="00DF02B0" w14:paraId="07289598" w14:textId="77777777" w:rsidTr="00B92A37">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B92A37">
            <w:pPr>
              <w:spacing w:line="276" w:lineRule="auto"/>
            </w:pPr>
          </w:p>
          <w:p w14:paraId="645FCF04" w14:textId="77777777" w:rsidR="006E4901" w:rsidRPr="00603221" w:rsidRDefault="006E4901" w:rsidP="00B92A37">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B92A37">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B92A37">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B92A37">
            <w:pPr>
              <w:spacing w:line="276" w:lineRule="auto"/>
            </w:pPr>
          </w:p>
        </w:tc>
      </w:tr>
      <w:tr w:rsidR="006E4901" w:rsidRPr="00DF02B0" w14:paraId="06D824CB" w14:textId="77777777" w:rsidTr="00B92A37">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B92A37">
            <w:pPr>
              <w:spacing w:line="276" w:lineRule="auto"/>
            </w:pPr>
          </w:p>
          <w:p w14:paraId="7C945B5B" w14:textId="77777777" w:rsidR="006E4901" w:rsidRPr="00603221" w:rsidRDefault="006E4901" w:rsidP="00B92A37">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B92A37">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B92A37">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B92A37">
            <w:pPr>
              <w:spacing w:line="276" w:lineRule="auto"/>
            </w:pPr>
          </w:p>
        </w:tc>
      </w:tr>
      <w:tr w:rsidR="006E4901" w:rsidRPr="00B6284C" w14:paraId="51DD10AC" w14:textId="77777777" w:rsidTr="00B92A37">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B92A37">
            <w:pPr>
              <w:spacing w:after="0" w:line="276" w:lineRule="auto"/>
              <w:jc w:val="center"/>
              <w:rPr>
                <w:b/>
                <w:lang w:val="el-GR"/>
              </w:rPr>
            </w:pPr>
            <w:r w:rsidRPr="00603221">
              <w:rPr>
                <w:b/>
                <w:lang w:val="el-GR"/>
              </w:rPr>
              <w:lastRenderedPageBreak/>
              <w:t xml:space="preserve">ΚΑΤΗΓΟΡΙΑ ΣΤΕΛΕΧΟΥΣ </w:t>
            </w:r>
          </w:p>
          <w:p w14:paraId="2E76C552" w14:textId="77777777" w:rsidR="006E4901" w:rsidRPr="00603221" w:rsidRDefault="006E4901" w:rsidP="00B92A37">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B92A37">
            <w:pPr>
              <w:spacing w:line="276" w:lineRule="auto"/>
              <w:rPr>
                <w:lang w:val="el-GR"/>
              </w:rPr>
            </w:pPr>
          </w:p>
        </w:tc>
      </w:tr>
    </w:tbl>
    <w:p w14:paraId="28D570B3" w14:textId="343454A3" w:rsidR="006E4901" w:rsidRPr="00603221" w:rsidRDefault="00B92A37"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0"/>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3"/>
          <w:footerReference w:type="default" r:id="rId34"/>
          <w:headerReference w:type="first" r:id="rId35"/>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91" w:name="_Ref510087097"/>
      <w:bookmarkStart w:id="492" w:name="_Ref40980475"/>
      <w:bookmarkStart w:id="493" w:name="_Ref55324393"/>
      <w:bookmarkStart w:id="494" w:name="_Toc97194377"/>
      <w:bookmarkStart w:id="495" w:name="_Toc97194481"/>
      <w:bookmarkStart w:id="496" w:name="_Toc147328443"/>
      <w:r w:rsidRPr="00603221">
        <w:rPr>
          <w:rFonts w:cs="Tahoma"/>
        </w:rPr>
        <w:lastRenderedPageBreak/>
        <w:t>ΠΑΡΑΡΤΗΜΑ V – Υπόδειγμα Τεχνικής Προσφοράς</w:t>
      </w:r>
      <w:bookmarkEnd w:id="491"/>
      <w:bookmarkEnd w:id="492"/>
      <w:bookmarkEnd w:id="493"/>
      <w:bookmarkEnd w:id="494"/>
      <w:bookmarkEnd w:id="495"/>
      <w:bookmarkEnd w:id="496"/>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16AC4BA" w14:textId="7A3E8AD4"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CC717E" w:rsidRPr="00EF2204">
              <w:rPr>
                <w:lang w:val="el-GR"/>
              </w:rPr>
              <w:t>Π</w:t>
            </w:r>
            <w:r w:rsidR="00CC717E">
              <w:rPr>
                <w:lang w:val="el-GR"/>
              </w:rPr>
              <w:t>εριβάλλον της Σύμβασης</w:t>
            </w:r>
            <w:r>
              <w:rPr>
                <w:lang w:val="el-GR" w:eastAsia="el-GR"/>
              </w:rPr>
              <w:fldChar w:fldCharType="end"/>
            </w:r>
          </w:p>
        </w:tc>
        <w:tc>
          <w:tcPr>
            <w:tcW w:w="1056" w:type="pct"/>
            <w:shd w:val="clear" w:color="auto" w:fill="auto"/>
          </w:tcPr>
          <w:p w14:paraId="4809C313" w14:textId="056BE2D5" w:rsidR="00E36548" w:rsidRPr="00C00860" w:rsidRDefault="00843444" w:rsidP="00C4217E">
            <w:pPr>
              <w:spacing w:before="60" w:after="60"/>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CC717E">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CC717E">
              <w:rPr>
                <w:lang w:val="el-GR" w:eastAsia="el-GR"/>
              </w:rPr>
              <w:t>2.1</w:t>
            </w:r>
            <w:r>
              <w:rPr>
                <w:lang w:val="el-GR" w:eastAsia="el-GR"/>
              </w:rPr>
              <w:fldChar w:fldCharType="end"/>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21E0BEA7" w:rsidR="00E36548" w:rsidRPr="00252398" w:rsidRDefault="00843444" w:rsidP="00C4217E">
            <w:pPr>
              <w:spacing w:before="60" w:after="60"/>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CC717E">
              <w:rPr>
                <w:lang w:val="el-GR" w:eastAsia="el-GR"/>
              </w:rPr>
              <w:t>2.2</w:t>
            </w:r>
            <w:r>
              <w:rPr>
                <w:lang w:val="el-GR" w:eastAsia="el-GR"/>
              </w:rPr>
              <w:fldChar w:fldCharType="end"/>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779EAE12" w:rsidR="00E36548"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_Ref122695066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CC717E">
              <w:rPr>
                <w:lang w:val="el-GR" w:eastAsia="el-GR"/>
              </w:rPr>
              <w:t>3.1</w:t>
            </w:r>
            <w:r w:rsidRPr="00843444">
              <w:rPr>
                <w:lang w:val="el-GR" w:eastAsia="el-GR"/>
              </w:rPr>
              <w:fldChar w:fldCharType="end"/>
            </w:r>
            <w:r w:rsidRPr="00843444">
              <w:rPr>
                <w:lang w:val="el-GR" w:eastAsia="el-GR"/>
              </w:rPr>
              <w:t xml:space="preserve"> &amp; </w:t>
            </w:r>
            <w:r w:rsidRPr="00843444">
              <w:rPr>
                <w:lang w:val="el-GR" w:eastAsia="el-GR"/>
              </w:rPr>
              <w:fldChar w:fldCharType="begin"/>
            </w:r>
            <w:r w:rsidRPr="00843444">
              <w:rPr>
                <w:lang w:val="el-GR" w:eastAsia="el-GR"/>
              </w:rPr>
              <w:instrText xml:space="preserve"> REF _Ref122695067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CC717E">
              <w:rPr>
                <w:lang w:val="el-GR" w:eastAsia="el-GR"/>
              </w:rPr>
              <w:t>3.2</w:t>
            </w:r>
            <w:r w:rsidRPr="00843444">
              <w:rPr>
                <w:lang w:val="el-GR" w:eastAsia="el-GR"/>
              </w:rPr>
              <w:fldChar w:fldCharType="end"/>
            </w:r>
            <w:r w:rsidRPr="00843444">
              <w:rPr>
                <w:lang w:val="el-GR" w:eastAsia="el-GR"/>
              </w:rPr>
              <w:t xml:space="preserve">  </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28303487" w:rsidR="00843444"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CC717E">
              <w:rPr>
                <w:lang w:val="el-GR" w:eastAsia="el-GR"/>
              </w:rPr>
              <w:t>3.3</w:t>
            </w:r>
            <w:r w:rsidRPr="00843444">
              <w:rPr>
                <w:lang w:val="el-GR" w:eastAsia="el-GR"/>
              </w:rPr>
              <w:fldChar w:fldCharType="end"/>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4DF4F875" w:rsidR="00E36548" w:rsidRPr="00252398"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CC717E">
              <w:rPr>
                <w:lang w:val="el-GR" w:eastAsia="el-GR"/>
              </w:rPr>
              <w:t>3.4</w:t>
            </w:r>
            <w:r w:rsidRPr="00843444">
              <w:rPr>
                <w:lang w:val="el-GR" w:eastAsia="el-GR"/>
              </w:rPr>
              <w:fldChar w:fldCharType="end"/>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795B9F4C"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CC717E" w:rsidRPr="00603221">
              <w:rPr>
                <w:lang w:val="el-GR"/>
              </w:rPr>
              <w:t>ΠΑΡΑΡΤΗΜΑ ΙΙ – Πίνακες Συμμόρφωσης</w:t>
            </w:r>
            <w:r>
              <w:rPr>
                <w:b/>
                <w:lang w:val="el-GR" w:eastAsia="el-GR"/>
              </w:rPr>
              <w:fldChar w:fldCharType="end"/>
            </w:r>
          </w:p>
        </w:tc>
      </w:tr>
      <w:tr w:rsidR="00E36548" w:rsidRPr="00B6284C"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6FD3BBCA"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CC717E" w:rsidRPr="00603221">
              <w:rPr>
                <w:lang w:val="el-GR"/>
              </w:rPr>
              <w:t xml:space="preserve">ΠΑΡΑΡΤΗΜΑ </w:t>
            </w:r>
            <w:r w:rsidR="00CC717E" w:rsidRPr="00603221">
              <w:t>VI</w:t>
            </w:r>
            <w:r w:rsidR="00CC717E"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497" w:name="_Ref510087099"/>
      <w:bookmarkStart w:id="498" w:name="_Ref40980023"/>
      <w:bookmarkStart w:id="499" w:name="_Ref40980058"/>
      <w:bookmarkStart w:id="500" w:name="_Ref40980548"/>
      <w:bookmarkStart w:id="501" w:name="_Ref55324421"/>
      <w:bookmarkStart w:id="502" w:name="_Toc97194378"/>
      <w:bookmarkStart w:id="503" w:name="_Toc97194482"/>
      <w:bookmarkStart w:id="504" w:name="_Toc147328444"/>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97"/>
      <w:bookmarkEnd w:id="498"/>
      <w:bookmarkEnd w:id="499"/>
      <w:bookmarkEnd w:id="500"/>
      <w:bookmarkEnd w:id="501"/>
      <w:bookmarkEnd w:id="502"/>
      <w:bookmarkEnd w:id="503"/>
      <w:bookmarkEnd w:id="504"/>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6"/>
        </w:numPr>
        <w:ind w:left="1134" w:hanging="414"/>
        <w:rPr>
          <w:rFonts w:cs="Tahoma"/>
          <w:lang w:val="el-GR"/>
        </w:rPr>
      </w:pPr>
      <w:bookmarkStart w:id="505" w:name="_Toc46178225"/>
      <w:bookmarkStart w:id="506" w:name="_Toc46178713"/>
      <w:bookmarkStart w:id="507" w:name="_Toc46179200"/>
      <w:bookmarkStart w:id="508" w:name="_Toc63254467"/>
      <w:bookmarkStart w:id="509" w:name="_Ref104352824"/>
      <w:bookmarkStart w:id="510" w:name="_Ref104352827"/>
      <w:bookmarkStart w:id="511" w:name="_Ref104352962"/>
      <w:bookmarkStart w:id="512" w:name="_Toc240445882"/>
      <w:bookmarkStart w:id="513" w:name="_Toc366852703"/>
      <w:bookmarkStart w:id="514" w:name="_Toc10632754"/>
      <w:bookmarkStart w:id="515" w:name="_Toc42167521"/>
      <w:bookmarkStart w:id="516" w:name="_Ref52978018"/>
      <w:bookmarkStart w:id="517" w:name="_Toc53671374"/>
      <w:bookmarkStart w:id="518" w:name="_Toc97194384"/>
      <w:bookmarkStart w:id="519" w:name="_Toc97194488"/>
      <w:bookmarkStart w:id="520" w:name="_Toc147328445"/>
      <w:bookmarkEnd w:id="505"/>
      <w:bookmarkEnd w:id="506"/>
      <w:bookmarkEnd w:id="507"/>
      <w:r w:rsidRPr="00C4217E">
        <w:rPr>
          <w:rFonts w:cs="Tahoma"/>
          <w:lang w:val="el-GR"/>
        </w:rPr>
        <w:t>Συγκεντρωτικός Πίνακας Οικονομικής Προσφοράς</w:t>
      </w:r>
      <w:bookmarkEnd w:id="508"/>
      <w:r w:rsidRPr="00C4217E">
        <w:rPr>
          <w:rFonts w:cs="Tahoma"/>
          <w:lang w:val="el-GR"/>
        </w:rPr>
        <w:t xml:space="preserve"> Έργου</w:t>
      </w:r>
      <w:bookmarkEnd w:id="509"/>
      <w:bookmarkEnd w:id="510"/>
      <w:bookmarkEnd w:id="511"/>
      <w:bookmarkEnd w:id="512"/>
      <w:bookmarkEnd w:id="513"/>
      <w:bookmarkEnd w:id="514"/>
      <w:bookmarkEnd w:id="515"/>
      <w:bookmarkEnd w:id="516"/>
      <w:bookmarkEnd w:id="517"/>
      <w:bookmarkEnd w:id="518"/>
      <w:bookmarkEnd w:id="519"/>
      <w:bookmarkEnd w:id="5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B6284C"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52EF2B3B" w:rsidR="00842CDC" w:rsidRPr="00840707" w:rsidRDefault="00B92A37" w:rsidP="00842CDC">
            <w:pPr>
              <w:keepNext/>
              <w:keepLines/>
              <w:spacing w:before="60" w:after="60"/>
              <w:rPr>
                <w:sz w:val="18"/>
                <w:szCs w:val="18"/>
                <w:lang w:val="el-GR"/>
              </w:rPr>
            </w:pPr>
            <w:r w:rsidRPr="00B92A37">
              <w:rPr>
                <w:sz w:val="18"/>
                <w:szCs w:val="18"/>
                <w:lang w:val="el-GR"/>
              </w:rPr>
              <w:t>Σύστημα παροχής Υπηρεσίας Εικονικού Βοηθού σε πλήρη επιχειρησιακή λειτουργία</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B6284C"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3C0963DE" w:rsidR="00907FAD" w:rsidRPr="003E609D" w:rsidRDefault="00B92A37" w:rsidP="00842CDC">
            <w:pPr>
              <w:keepNext/>
              <w:keepLines/>
              <w:spacing w:before="60" w:after="60"/>
              <w:rPr>
                <w:sz w:val="18"/>
                <w:szCs w:val="18"/>
                <w:lang w:val="el-GR"/>
              </w:rPr>
            </w:pPr>
            <w:r w:rsidRPr="00B92A37">
              <w:rPr>
                <w:sz w:val="18"/>
                <w:szCs w:val="18"/>
                <w:lang w:val="el-GR"/>
              </w:rPr>
              <w:t>Παροχή υπηρεσιών υποστήριξης, Μηνιαίες αναφορές πρόοδου</w:t>
            </w:r>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521" w:name="_Ref104352863"/>
      <w:bookmarkStart w:id="522" w:name="_Ref104352865"/>
      <w:bookmarkStart w:id="523" w:name="_Ref104352990"/>
      <w:bookmarkStart w:id="524" w:name="_Toc240445883"/>
      <w:bookmarkStart w:id="525" w:name="_Toc366852704"/>
      <w:bookmarkStart w:id="526" w:name="_Toc10632755"/>
      <w:bookmarkStart w:id="527" w:name="_Toc42167522"/>
    </w:p>
    <w:bookmarkEnd w:id="521"/>
    <w:bookmarkEnd w:id="522"/>
    <w:bookmarkEnd w:id="523"/>
    <w:bookmarkEnd w:id="524"/>
    <w:bookmarkEnd w:id="525"/>
    <w:bookmarkEnd w:id="526"/>
    <w:bookmarkEnd w:id="527"/>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6"/>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8" w:name="_Ref494118533"/>
      <w:bookmarkStart w:id="529" w:name="_Ref40984039"/>
      <w:bookmarkStart w:id="530" w:name="_Toc97194386"/>
      <w:bookmarkStart w:id="531" w:name="_Toc97194490"/>
      <w:bookmarkStart w:id="532" w:name="_Toc147328446"/>
      <w:bookmarkStart w:id="533"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8"/>
      <w:bookmarkEnd w:id="529"/>
      <w:bookmarkEnd w:id="530"/>
      <w:bookmarkEnd w:id="531"/>
      <w:bookmarkEnd w:id="532"/>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3"/>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34" w:name="_Ref496623895"/>
      <w:bookmarkStart w:id="535" w:name="_Ref496624676"/>
      <w:bookmarkStart w:id="536" w:name="_Ref496625135"/>
      <w:bookmarkStart w:id="537" w:name="_Toc97194387"/>
      <w:bookmarkStart w:id="538"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39" w:name="_Toc147328447"/>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34"/>
      <w:bookmarkEnd w:id="535"/>
      <w:bookmarkEnd w:id="536"/>
      <w:bookmarkEnd w:id="537"/>
      <w:bookmarkEnd w:id="538"/>
      <w:bookmarkEnd w:id="539"/>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540" w:name="_Toc43634808"/>
      <w:bookmarkStart w:id="541" w:name="_Toc44821188"/>
      <w:bookmarkStart w:id="542" w:name="_Toc48552980"/>
      <w:bookmarkStart w:id="543" w:name="_Toc49073807"/>
      <w:bookmarkStart w:id="544" w:name="_Toc62559079"/>
      <w:bookmarkStart w:id="545" w:name="_Toc487799701"/>
      <w:bookmarkStart w:id="546" w:name="_Toc97194388"/>
      <w:bookmarkStart w:id="547" w:name="_Toc97194492"/>
      <w:bookmarkStart w:id="548" w:name="_Toc147328448"/>
      <w:r w:rsidRPr="00603221">
        <w:rPr>
          <w:rFonts w:cs="Tahoma"/>
          <w:szCs w:val="22"/>
          <w:u w:val="single"/>
          <w:lang w:val="el-GR"/>
        </w:rPr>
        <w:t>Εγγυητική Επιστολή Συμμετοχής</w:t>
      </w:r>
      <w:bookmarkEnd w:id="540"/>
      <w:bookmarkEnd w:id="541"/>
      <w:bookmarkEnd w:id="542"/>
      <w:bookmarkEnd w:id="543"/>
      <w:bookmarkEnd w:id="544"/>
      <w:bookmarkEnd w:id="545"/>
      <w:bookmarkEnd w:id="546"/>
      <w:bookmarkEnd w:id="547"/>
      <w:bookmarkEnd w:id="548"/>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09355284"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49" w:name="_Hlk67671899"/>
      <w:r w:rsidRPr="00603221">
        <w:rPr>
          <w:lang w:val="el-GR" w:eastAsia="el-GR"/>
        </w:rPr>
        <w:t xml:space="preserve">σύμφωνα </w:t>
      </w:r>
      <w:r w:rsidRPr="00BE3971">
        <w:rPr>
          <w:lang w:val="el-GR" w:eastAsia="el-GR"/>
        </w:rPr>
        <w:t xml:space="preserve">με την παρ. </w:t>
      </w:r>
      <w:r w:rsidR="004A3382" w:rsidRPr="00BE3971">
        <w:rPr>
          <w:b/>
          <w:bCs/>
          <w:lang w:val="el-GR"/>
        </w:rPr>
        <w:fldChar w:fldCharType="begin"/>
      </w:r>
      <w:r w:rsidR="004A3382" w:rsidRPr="00BE3971">
        <w:rPr>
          <w:lang w:val="el-GR" w:eastAsia="el-GR"/>
        </w:rPr>
        <w:instrText xml:space="preserve"> REF _Ref496542081 \r \h </w:instrText>
      </w:r>
      <w:r w:rsidR="00DF02B0" w:rsidRPr="00BE3971">
        <w:rPr>
          <w:b/>
          <w:bCs/>
          <w:lang w:val="el-GR"/>
        </w:rPr>
        <w:instrText xml:space="preserve"> \* MERGEFORMAT </w:instrText>
      </w:r>
      <w:r w:rsidR="004A3382" w:rsidRPr="00BE3971">
        <w:rPr>
          <w:b/>
          <w:bCs/>
          <w:lang w:val="el-GR"/>
        </w:rPr>
      </w:r>
      <w:r w:rsidR="004A3382" w:rsidRPr="00BE3971">
        <w:rPr>
          <w:b/>
          <w:bCs/>
          <w:lang w:val="el-GR"/>
        </w:rPr>
        <w:fldChar w:fldCharType="separate"/>
      </w:r>
      <w:r w:rsidR="00CC717E">
        <w:rPr>
          <w:lang w:val="el-GR" w:eastAsia="el-GR"/>
        </w:rPr>
        <w:t>2.2.2</w:t>
      </w:r>
      <w:r w:rsidR="004A3382" w:rsidRPr="00BE3971">
        <w:rPr>
          <w:b/>
          <w:bCs/>
          <w:lang w:val="el-GR"/>
        </w:rPr>
        <w:fldChar w:fldCharType="end"/>
      </w:r>
      <w:r w:rsidR="004A3382" w:rsidRPr="00BE3971">
        <w:rPr>
          <w:lang w:val="el-GR" w:eastAsia="el-GR"/>
        </w:rPr>
        <w:t xml:space="preserve"> της παρούσας </w:t>
      </w:r>
      <w:r w:rsidRPr="00603221">
        <w:rPr>
          <w:lang w:val="el-GR" w:eastAsia="el-GR"/>
        </w:rPr>
        <w:t xml:space="preserve">, </w:t>
      </w:r>
      <w:bookmarkEnd w:id="549"/>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550" w:name="_Toc97194389"/>
      <w:bookmarkStart w:id="551" w:name="_Toc97194493"/>
      <w:bookmarkStart w:id="552" w:name="_Toc147328449"/>
      <w:r w:rsidRPr="00603221">
        <w:rPr>
          <w:rFonts w:cs="Tahoma"/>
          <w:szCs w:val="22"/>
          <w:u w:val="single"/>
          <w:lang w:val="el-GR"/>
        </w:rPr>
        <w:t>Εγγυητική Επιστολή Καλής Εκτέλεσης</w:t>
      </w:r>
      <w:bookmarkEnd w:id="550"/>
      <w:bookmarkEnd w:id="551"/>
      <w:bookmarkEnd w:id="552"/>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53" w:name="_Toc336420407"/>
      <w:r w:rsidRPr="00603221">
        <w:rPr>
          <w:lang w:val="el-GR"/>
        </w:rPr>
        <w:t>ΕΚΔΟΤΗΣ (Πλήρης επωνυμία).......................................................................</w:t>
      </w:r>
      <w:bookmarkEnd w:id="553"/>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3C3C8609" w:rsidR="007A7DCA" w:rsidRPr="00603221" w:rsidRDefault="007A7DCA" w:rsidP="007A7DCA">
      <w:pPr>
        <w:rPr>
          <w:lang w:val="el-GR"/>
        </w:rPr>
      </w:pPr>
      <w:r w:rsidRPr="00603221">
        <w:rPr>
          <w:lang w:val="el-GR"/>
        </w:rPr>
        <w:t xml:space="preserve">Η παρούσα ισχύει μέχρι και την ............... </w:t>
      </w:r>
      <w:bookmarkStart w:id="554"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CC717E">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54"/>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55" w:name="_Toc97194393"/>
      <w:bookmarkStart w:id="556" w:name="_Toc97194497"/>
      <w:bookmarkStart w:id="557" w:name="_Toc147328450"/>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55"/>
      <w:bookmarkEnd w:id="556"/>
      <w:bookmarkEnd w:id="557"/>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8" w:name="_Ref118477993"/>
      <w:bookmarkStart w:id="559" w:name="_Toc147328451"/>
      <w:bookmarkStart w:id="560"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58"/>
      <w:bookmarkEnd w:id="559"/>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sidRPr="00E532F8">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0"/>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DCC33" w14:textId="77777777" w:rsidR="001E5B10" w:rsidRDefault="001E5B10">
      <w:pPr>
        <w:spacing w:after="0"/>
      </w:pPr>
      <w:r>
        <w:separator/>
      </w:r>
    </w:p>
  </w:endnote>
  <w:endnote w:type="continuationSeparator" w:id="0">
    <w:p w14:paraId="7DF8F3BD" w14:textId="77777777" w:rsidR="001E5B10" w:rsidRDefault="001E5B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C064A" w14:textId="77777777" w:rsidR="001E5B10" w:rsidRDefault="001E5B10">
      <w:pPr>
        <w:spacing w:after="0"/>
      </w:pPr>
      <w:r>
        <w:separator/>
      </w:r>
    </w:p>
  </w:footnote>
  <w:footnote w:type="continuationSeparator" w:id="0">
    <w:p w14:paraId="442B1187" w14:textId="77777777" w:rsidR="001E5B10" w:rsidRDefault="001E5B10">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F1538B" w:rsidRPr="0029307B" w:rsidRDefault="00F1538B" w:rsidP="00C0210C">
      <w:pPr>
        <w:pStyle w:val="af4"/>
        <w:rPr>
          <w:lang w:val="el-GR"/>
        </w:rPr>
      </w:pPr>
      <w:r w:rsidRPr="007E1EEB">
        <w:rPr>
          <w:rStyle w:val="ab"/>
        </w:rPr>
        <w:footnoteRef/>
      </w:r>
      <w:r w:rsidRPr="007E1EEB">
        <w:rPr>
          <w:lang w:val="el-GR"/>
        </w:rPr>
        <w:t xml:space="preserve"> </w:t>
      </w:r>
      <w:r w:rsidRPr="007E1EEB">
        <w:rPr>
          <w:lang w:val="el-GR"/>
        </w:rPr>
        <w:tab/>
        <w:t xml:space="preserve">Για τον χρόνο έκδοσης και ισχύος των αποδεικτικών μέσων, πρβλ και το με αρ πρωτ 2210/19-04-2019 (ΑΔΑ : 66ΓΠΟΞΤΒ-Ζ9Κ) έγγραφο της ΕΑΑΔΗΣΥ. </w:t>
      </w:r>
    </w:p>
  </w:footnote>
  <w:footnote w:id="4">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6">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7">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8">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AE6537D" w14:textId="77777777" w:rsidR="00F1538B" w:rsidRPr="00C622A6" w:rsidRDefault="00F1538B" w:rsidP="005052FB">
      <w:pPr>
        <w:pStyle w:val="af4"/>
        <w:rPr>
          <w:ins w:id="376" w:author="Συντάκτης"/>
          <w:del w:id="377" w:author="Συντάκτης"/>
          <w:lang w:val="en-US"/>
        </w:rPr>
      </w:pPr>
      <w:r w:rsidRPr="00022C43">
        <w:rPr>
          <w:rStyle w:val="0"/>
        </w:rPr>
        <w:footnoteRef/>
      </w:r>
      <w:r w:rsidRPr="00C622A6">
        <w:rPr>
          <w:lang w:val="en-US"/>
        </w:rPr>
        <w:t xml:space="preserve">  </w:t>
      </w:r>
      <w:r w:rsidRPr="00C622A6">
        <w:rPr>
          <w:lang w:val="en-US"/>
        </w:rPr>
        <w:tab/>
      </w:r>
      <w:r>
        <w:rPr>
          <w:lang w:val="el-GR"/>
        </w:rPr>
        <w:t>Ά</w:t>
      </w:r>
      <w:r w:rsidRPr="00022C43">
        <w:rPr>
          <w:lang w:val="el-GR"/>
        </w:rPr>
        <w:t>ρθρο</w:t>
      </w:r>
      <w:r w:rsidRPr="00C622A6">
        <w:rPr>
          <w:lang w:val="en-US"/>
        </w:rPr>
        <w:t xml:space="preserve"> 205</w:t>
      </w:r>
      <w:r w:rsidRPr="00022C43">
        <w:rPr>
          <w:lang w:val="el-GR"/>
        </w:rPr>
        <w:t>Α</w:t>
      </w:r>
      <w:r w:rsidRPr="00C622A6">
        <w:rPr>
          <w:lang w:val="en-US"/>
        </w:rPr>
        <w:t xml:space="preserve"> </w:t>
      </w:r>
      <w:r w:rsidRPr="00022C43">
        <w:rPr>
          <w:lang w:val="el-GR"/>
        </w:rPr>
        <w:t>του</w:t>
      </w:r>
      <w:r w:rsidRPr="00C622A6">
        <w:rPr>
          <w:lang w:val="en-US"/>
        </w:rPr>
        <w:t xml:space="preserve"> </w:t>
      </w:r>
      <w:r w:rsidRPr="00022C43">
        <w:rPr>
          <w:lang w:val="el-GR"/>
        </w:rPr>
        <w:t>ν</w:t>
      </w:r>
      <w:r w:rsidRPr="00C622A6">
        <w:rPr>
          <w:lang w:val="en-US"/>
        </w:rPr>
        <w:t>. 4412/2016</w:t>
      </w:r>
    </w:p>
  </w:footnote>
  <w:footnote w:id="10">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12BC065C" w:rsidR="00994167" w:rsidRPr="004114C1" w:rsidRDefault="007E1EEB" w:rsidP="003E1CBC">
    <w:pPr>
      <w:pBdr>
        <w:bottom w:val="single" w:sz="4" w:space="1" w:color="auto"/>
      </w:pBdr>
      <w:rPr>
        <w:i/>
        <w:iCs/>
        <w:sz w:val="20"/>
        <w:lang w:val="el-GR"/>
      </w:rPr>
    </w:pPr>
    <w:r>
      <w:rPr>
        <w:sz w:val="20"/>
        <w:szCs w:val="20"/>
        <w:lang w:val="el-GR"/>
      </w:rPr>
      <w:t xml:space="preserve">Διακήρυξη </w:t>
    </w:r>
    <w:r w:rsidR="00994167" w:rsidRPr="006F0660">
      <w:rPr>
        <w:sz w:val="20"/>
        <w:szCs w:val="20"/>
        <w:lang w:val="el-GR"/>
      </w:rPr>
      <w:t>Ηλεκτρονικ</w:t>
    </w:r>
    <w:r>
      <w:rPr>
        <w:sz w:val="20"/>
        <w:szCs w:val="20"/>
        <w:lang w:val="el-GR"/>
      </w:rPr>
      <w:t>ού</w:t>
    </w:r>
    <w:r w:rsidR="00994167" w:rsidRPr="006F0660">
      <w:rPr>
        <w:sz w:val="20"/>
        <w:szCs w:val="20"/>
        <w:lang w:val="el-GR"/>
      </w:rPr>
      <w:t xml:space="preserve"> Ανοικτ</w:t>
    </w:r>
    <w:r>
      <w:rPr>
        <w:sz w:val="20"/>
        <w:szCs w:val="20"/>
        <w:lang w:val="el-GR"/>
      </w:rPr>
      <w:t>ού</w:t>
    </w:r>
    <w:r w:rsidR="00994167" w:rsidRPr="006F0660">
      <w:rPr>
        <w:sz w:val="20"/>
        <w:szCs w:val="20"/>
        <w:lang w:val="el-GR"/>
      </w:rPr>
      <w:t xml:space="preserve"> Κάτω των Ορίων </w:t>
    </w:r>
    <w:r>
      <w:rPr>
        <w:sz w:val="20"/>
        <w:szCs w:val="20"/>
        <w:lang w:val="el-GR"/>
      </w:rPr>
      <w:t xml:space="preserve">Διαγωνισμού </w:t>
    </w:r>
    <w:r w:rsidR="00994167" w:rsidRPr="006F0660">
      <w:rPr>
        <w:sz w:val="20"/>
        <w:szCs w:val="20"/>
        <w:lang w:val="el-GR"/>
      </w:rPr>
      <w:t xml:space="preserve">για το Έργο </w:t>
    </w:r>
    <w:r w:rsidR="00994167" w:rsidRPr="008063A1">
      <w:rPr>
        <w:b/>
        <w:bCs/>
        <w:sz w:val="20"/>
        <w:szCs w:val="20"/>
        <w:lang w:val="el-GR"/>
      </w:rPr>
      <w:t>«</w:t>
    </w:r>
    <w:r w:rsidR="008063A1" w:rsidRPr="008063A1">
      <w:rPr>
        <w:b/>
        <w:bCs/>
        <w:sz w:val="20"/>
        <w:szCs w:val="20"/>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004114C1" w:rsidRPr="004114C1">
      <w:rPr>
        <w:b/>
        <w:bCs/>
        <w:sz w:val="20"/>
        <w:szCs w:val="20"/>
        <w:lang w:val="el-GR"/>
      </w:rPr>
      <w:t>«Υποστηρικτικά μέτρα των νέων ηλικίας δεκαοκτώ (18) και δεκαεννέα (19) ετών»(“Youth Pass”)»</w:t>
    </w:r>
    <w:r w:rsidR="00FC7B6B">
      <w:rPr>
        <w:b/>
        <w:b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B6284C" w14:paraId="3AF52D6E" w14:textId="77777777" w:rsidTr="0099341F">
      <w:trPr>
        <w:trHeight w:val="417"/>
      </w:trPr>
      <w:tc>
        <w:tcPr>
          <w:tcW w:w="3104" w:type="dxa"/>
          <w:vMerge w:val="restart"/>
          <w:tcBorders>
            <w:top w:val="nil"/>
            <w:left w:val="nil"/>
            <w:bottom w:val="nil"/>
            <w:right w:val="nil"/>
          </w:tcBorders>
        </w:tcPr>
        <w:p w14:paraId="252F5C47" w14:textId="2A74A1C5"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C82DB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B6284C"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392320E2" w:rsidR="003E1CBC" w:rsidRPr="007E1EEB" w:rsidRDefault="007E1EEB" w:rsidP="007E1EEB">
    <w:pPr>
      <w:pBdr>
        <w:bottom w:val="single" w:sz="4" w:space="1" w:color="auto"/>
      </w:pBdr>
      <w:rPr>
        <w:i/>
        <w:iCs/>
        <w:sz w:val="20"/>
        <w:lang w:val="el-GR"/>
      </w:rPr>
    </w:pPr>
    <w:r>
      <w:rPr>
        <w:sz w:val="20"/>
        <w:szCs w:val="20"/>
        <w:lang w:val="el-GR"/>
      </w:rPr>
      <w:t xml:space="preserve">Διακήρυξη </w:t>
    </w:r>
    <w:r w:rsidRPr="006F0660">
      <w:rPr>
        <w:sz w:val="20"/>
        <w:szCs w:val="20"/>
        <w:lang w:val="el-GR"/>
      </w:rPr>
      <w:t>Ηλεκτρονικ</w:t>
    </w:r>
    <w:r>
      <w:rPr>
        <w:sz w:val="20"/>
        <w:szCs w:val="20"/>
        <w:lang w:val="el-GR"/>
      </w:rPr>
      <w:t>ού</w:t>
    </w:r>
    <w:r w:rsidRPr="006F0660">
      <w:rPr>
        <w:sz w:val="20"/>
        <w:szCs w:val="20"/>
        <w:lang w:val="el-GR"/>
      </w:rPr>
      <w:t xml:space="preserve"> Ανοικτ</w:t>
    </w:r>
    <w:r>
      <w:rPr>
        <w:sz w:val="20"/>
        <w:szCs w:val="20"/>
        <w:lang w:val="el-GR"/>
      </w:rPr>
      <w:t>ού</w:t>
    </w:r>
    <w:r w:rsidRPr="006F0660">
      <w:rPr>
        <w:sz w:val="20"/>
        <w:szCs w:val="20"/>
        <w:lang w:val="el-GR"/>
      </w:rPr>
      <w:t xml:space="preserve"> Κάτω των Ορίων </w:t>
    </w:r>
    <w:r>
      <w:rPr>
        <w:sz w:val="20"/>
        <w:szCs w:val="20"/>
        <w:lang w:val="el-GR"/>
      </w:rPr>
      <w:t xml:space="preserve">Διαγωνισμού </w:t>
    </w:r>
    <w:r w:rsidRPr="006F0660">
      <w:rPr>
        <w:sz w:val="20"/>
        <w:szCs w:val="20"/>
        <w:lang w:val="el-GR"/>
      </w:rPr>
      <w:t xml:space="preserve">για το Έργο </w:t>
    </w:r>
    <w:r w:rsidRPr="008063A1">
      <w:rPr>
        <w:b/>
        <w:bCs/>
        <w:sz w:val="20"/>
        <w:szCs w:val="20"/>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Pr="004114C1">
      <w:rPr>
        <w:b/>
        <w:bCs/>
        <w:sz w:val="20"/>
        <w:szCs w:val="20"/>
        <w:lang w:val="el-GR"/>
      </w:rPr>
      <w:t>«Υποστηρικτικά μέτρα των νέων ηλικίας δεκαοκτώ (18) και δεκαεννέα (19) ετών»(“Youth Pass”)»</w:t>
    </w:r>
    <w:r>
      <w:rPr>
        <w:b/>
        <w:b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3D5CBC6E" w:rsidR="00AE28D7"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1A231B" w:rsidRPr="008063A1">
      <w:rPr>
        <w:b/>
        <w:bCs/>
        <w:sz w:val="20"/>
        <w:szCs w:val="20"/>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001A231B" w:rsidRPr="004114C1">
      <w:rPr>
        <w:b/>
        <w:bCs/>
        <w:sz w:val="20"/>
        <w:szCs w:val="20"/>
        <w:lang w:val="el-GR"/>
      </w:rPr>
      <w:t>«Υποστηρικτικά μέτρα των νέων ηλικίας δεκαοκτώ (18) και δεκαεννέα (19) ετών»(“Youth Pass”)»</w:t>
    </w:r>
    <w:r w:rsidR="001A231B">
      <w:rPr>
        <w:b/>
        <w:b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19C2F2D3"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1A231B" w:rsidRPr="008063A1">
      <w:rPr>
        <w:b/>
        <w:bCs/>
        <w:sz w:val="20"/>
        <w:szCs w:val="20"/>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001A231B" w:rsidRPr="004114C1">
      <w:rPr>
        <w:b/>
        <w:bCs/>
        <w:sz w:val="20"/>
        <w:szCs w:val="20"/>
        <w:lang w:val="el-GR"/>
      </w:rPr>
      <w:t>«Υποστηρικτικά μέτρα των νέων ηλικίας δεκαοκτώ (18) και δεκαεννέα (19) ετών»(“Youth Pass”)»</w:t>
    </w:r>
    <w:r w:rsidR="001A231B">
      <w:rPr>
        <w:b/>
        <w:bCs/>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44A11DAF"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1A231B" w:rsidRPr="008063A1">
      <w:rPr>
        <w:b/>
        <w:bCs/>
        <w:sz w:val="20"/>
        <w:szCs w:val="20"/>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001A231B" w:rsidRPr="004114C1">
      <w:rPr>
        <w:b/>
        <w:bCs/>
        <w:sz w:val="20"/>
        <w:szCs w:val="20"/>
        <w:lang w:val="el-GR"/>
      </w:rPr>
      <w:t>«Υποστηρικτικά μέτρα των νέων ηλικίας δεκαοκτώ (18) και δεκαεννέα (19) ετών»(“Youth Pass”)»</w:t>
    </w:r>
    <w:r w:rsidR="001A231B">
      <w:rPr>
        <w:b/>
        <w:b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61207A7"/>
    <w:multiLevelType w:val="hybridMultilevel"/>
    <w:tmpl w:val="53F66E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09BA4658"/>
    <w:multiLevelType w:val="hybridMultilevel"/>
    <w:tmpl w:val="41EE98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2340E9D"/>
    <w:multiLevelType w:val="multilevel"/>
    <w:tmpl w:val="3334AD20"/>
    <w:numStyleLink w:val="Style4"/>
  </w:abstractNum>
  <w:abstractNum w:abstractNumId="1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4" w15:restartNumberingAfterBreak="0">
    <w:nsid w:val="2EA94DDE"/>
    <w:multiLevelType w:val="multilevel"/>
    <w:tmpl w:val="9014B92A"/>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5"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3FF26E96"/>
    <w:multiLevelType w:val="hybridMultilevel"/>
    <w:tmpl w:val="7D885E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8" w15:restartNumberingAfterBreak="0">
    <w:nsid w:val="418558FD"/>
    <w:multiLevelType w:val="hybridMultilevel"/>
    <w:tmpl w:val="4456EB4C"/>
    <w:lvl w:ilvl="0" w:tplc="55A6199E">
      <w:start w:val="2"/>
      <w:numFmt w:val="bullet"/>
      <w:lvlText w:val="-"/>
      <w:lvlJc w:val="left"/>
      <w:pPr>
        <w:ind w:left="360" w:hanging="360"/>
      </w:pPr>
      <w:rPr>
        <w:rFonts w:ascii="Calibri" w:eastAsia="Arial"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1" w15:restartNumberingAfterBreak="0">
    <w:nsid w:val="4C15773E"/>
    <w:multiLevelType w:val="hybridMultilevel"/>
    <w:tmpl w:val="C116DF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7B2198"/>
    <w:multiLevelType w:val="hybridMultilevel"/>
    <w:tmpl w:val="1096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65C573B4"/>
    <w:multiLevelType w:val="multilevel"/>
    <w:tmpl w:val="468486A4"/>
    <w:lvl w:ilvl="0">
      <w:start w:val="1"/>
      <w:numFmt w:val="lowerRoman"/>
      <w:lvlText w:val="%1."/>
      <w:lvlJc w:val="right"/>
      <w:pPr>
        <w:tabs>
          <w:tab w:val="num" w:pos="630"/>
        </w:tabs>
        <w:ind w:left="630" w:hanging="360"/>
      </w:pPr>
    </w:lvl>
    <w:lvl w:ilvl="1">
      <w:start w:val="1"/>
      <w:numFmt w:val="lowerRoman"/>
      <w:lvlText w:val="%2."/>
      <w:lvlJc w:val="right"/>
      <w:pPr>
        <w:tabs>
          <w:tab w:val="num" w:pos="1350"/>
        </w:tabs>
        <w:ind w:left="1350" w:hanging="360"/>
      </w:pPr>
    </w:lvl>
    <w:lvl w:ilvl="2">
      <w:start w:val="1"/>
      <w:numFmt w:val="lowerRoman"/>
      <w:lvlText w:val="%3."/>
      <w:lvlJc w:val="right"/>
      <w:pPr>
        <w:tabs>
          <w:tab w:val="num" w:pos="2070"/>
        </w:tabs>
        <w:ind w:left="2070" w:hanging="360"/>
      </w:pPr>
    </w:lvl>
    <w:lvl w:ilvl="3">
      <w:start w:val="1"/>
      <w:numFmt w:val="lowerRoman"/>
      <w:lvlText w:val="%4."/>
      <w:lvlJc w:val="right"/>
      <w:pPr>
        <w:tabs>
          <w:tab w:val="num" w:pos="2790"/>
        </w:tabs>
        <w:ind w:left="2790" w:hanging="360"/>
      </w:pPr>
    </w:lvl>
    <w:lvl w:ilvl="4">
      <w:start w:val="1"/>
      <w:numFmt w:val="lowerRoman"/>
      <w:lvlText w:val="%5."/>
      <w:lvlJc w:val="right"/>
      <w:pPr>
        <w:tabs>
          <w:tab w:val="num" w:pos="3510"/>
        </w:tabs>
        <w:ind w:left="3510" w:hanging="360"/>
      </w:pPr>
    </w:lvl>
    <w:lvl w:ilvl="5">
      <w:start w:val="1"/>
      <w:numFmt w:val="lowerRoman"/>
      <w:lvlText w:val="%6."/>
      <w:lvlJc w:val="right"/>
      <w:pPr>
        <w:tabs>
          <w:tab w:val="num" w:pos="4230"/>
        </w:tabs>
        <w:ind w:left="4230" w:hanging="360"/>
      </w:pPr>
    </w:lvl>
    <w:lvl w:ilvl="6">
      <w:start w:val="1"/>
      <w:numFmt w:val="lowerRoman"/>
      <w:lvlText w:val="%7."/>
      <w:lvlJc w:val="right"/>
      <w:pPr>
        <w:tabs>
          <w:tab w:val="num" w:pos="4950"/>
        </w:tabs>
        <w:ind w:left="4950" w:hanging="360"/>
      </w:pPr>
    </w:lvl>
    <w:lvl w:ilvl="7">
      <w:start w:val="1"/>
      <w:numFmt w:val="lowerRoman"/>
      <w:lvlText w:val="%8."/>
      <w:lvlJc w:val="right"/>
      <w:pPr>
        <w:tabs>
          <w:tab w:val="num" w:pos="5670"/>
        </w:tabs>
        <w:ind w:left="5670" w:hanging="360"/>
      </w:pPr>
    </w:lvl>
    <w:lvl w:ilvl="8">
      <w:start w:val="1"/>
      <w:numFmt w:val="lowerRoman"/>
      <w:lvlText w:val="%9."/>
      <w:lvlJc w:val="right"/>
      <w:pPr>
        <w:tabs>
          <w:tab w:val="num" w:pos="6390"/>
        </w:tabs>
        <w:ind w:left="6390" w:hanging="360"/>
      </w:pPr>
    </w:lvl>
  </w:abstractNum>
  <w:abstractNum w:abstractNumId="39"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38F74AD"/>
    <w:multiLevelType w:val="hybridMultilevel"/>
    <w:tmpl w:val="E144A26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41"/>
  </w:num>
  <w:num w:numId="7" w16cid:durableId="313485463">
    <w:abstractNumId w:val="43"/>
  </w:num>
  <w:num w:numId="8" w16cid:durableId="605237122">
    <w:abstractNumId w:val="20"/>
  </w:num>
  <w:num w:numId="9" w16cid:durableId="1300720310">
    <w:abstractNumId w:val="33"/>
  </w:num>
  <w:num w:numId="10" w16cid:durableId="462308385">
    <w:abstractNumId w:val="23"/>
  </w:num>
  <w:num w:numId="11" w16cid:durableId="453914364">
    <w:abstractNumId w:val="16"/>
  </w:num>
  <w:num w:numId="12" w16cid:durableId="1123307480">
    <w:abstractNumId w:val="40"/>
  </w:num>
  <w:num w:numId="13" w16cid:durableId="1451170884">
    <w:abstractNumId w:val="45"/>
  </w:num>
  <w:num w:numId="14" w16cid:durableId="416292648">
    <w:abstractNumId w:val="30"/>
  </w:num>
  <w:num w:numId="15" w16cid:durableId="1696033305">
    <w:abstractNumId w:val="18"/>
  </w:num>
  <w:num w:numId="16" w16cid:durableId="1359700348">
    <w:abstractNumId w:val="27"/>
  </w:num>
  <w:num w:numId="17" w16cid:durableId="1593975839">
    <w:abstractNumId w:val="25"/>
  </w:num>
  <w:num w:numId="18" w16cid:durableId="640691960">
    <w:abstractNumId w:val="15"/>
  </w:num>
  <w:num w:numId="19" w16cid:durableId="1669946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3630262">
    <w:abstractNumId w:val="21"/>
  </w:num>
  <w:num w:numId="21" w16cid:durableId="1966036465">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109421997">
    <w:abstractNumId w:val="29"/>
  </w:num>
  <w:num w:numId="23" w16cid:durableId="2004817948">
    <w:abstractNumId w:val="32"/>
  </w:num>
  <w:num w:numId="24" w16cid:durableId="1322656694">
    <w:abstractNumId w:val="39"/>
  </w:num>
  <w:num w:numId="25" w16cid:durableId="1391339948">
    <w:abstractNumId w:val="44"/>
  </w:num>
  <w:num w:numId="26" w16cid:durableId="1961640555">
    <w:abstractNumId w:val="22"/>
  </w:num>
  <w:num w:numId="27" w16cid:durableId="1149325577">
    <w:abstractNumId w:val="19"/>
  </w:num>
  <w:num w:numId="28" w16cid:durableId="865102802">
    <w:abstractNumId w:val="34"/>
  </w:num>
  <w:num w:numId="29" w16cid:durableId="1813447264">
    <w:abstractNumId w:val="36"/>
  </w:num>
  <w:num w:numId="30" w16cid:durableId="1213151024">
    <w:abstractNumId w:val="13"/>
  </w:num>
  <w:num w:numId="31" w16cid:durableId="1478762088">
    <w:abstractNumId w:val="17"/>
  </w:num>
  <w:num w:numId="32" w16cid:durableId="1340742860">
    <w:abstractNumId w:val="12"/>
  </w:num>
  <w:num w:numId="33" w16cid:durableId="2102025460">
    <w:abstractNumId w:val="26"/>
  </w:num>
  <w:num w:numId="34" w16cid:durableId="1145127871">
    <w:abstractNumId w:val="35"/>
  </w:num>
  <w:num w:numId="35" w16cid:durableId="923227122">
    <w:abstractNumId w:val="31"/>
  </w:num>
  <w:num w:numId="36" w16cid:durableId="1014696309">
    <w:abstractNumId w:val="28"/>
  </w:num>
  <w:num w:numId="37" w16cid:durableId="273486221">
    <w:abstractNumId w:val="42"/>
  </w:num>
  <w:num w:numId="38" w16cid:durableId="561019218">
    <w:abstractNumId w:val="14"/>
  </w:num>
  <w:num w:numId="39" w16cid:durableId="792137114">
    <w:abstractNumId w:val="37"/>
  </w:num>
  <w:num w:numId="40" w16cid:durableId="11901468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39691852">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0AB"/>
    <w:rsid w:val="0002590D"/>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DB8"/>
    <w:rsid w:val="00043D44"/>
    <w:rsid w:val="00043F27"/>
    <w:rsid w:val="0004556A"/>
    <w:rsid w:val="00045DCF"/>
    <w:rsid w:val="00046044"/>
    <w:rsid w:val="00046293"/>
    <w:rsid w:val="0004724C"/>
    <w:rsid w:val="00047C57"/>
    <w:rsid w:val="000527FB"/>
    <w:rsid w:val="0005488E"/>
    <w:rsid w:val="00055804"/>
    <w:rsid w:val="0005617B"/>
    <w:rsid w:val="00057BBA"/>
    <w:rsid w:val="00057F4A"/>
    <w:rsid w:val="000610D4"/>
    <w:rsid w:val="00061ADD"/>
    <w:rsid w:val="00061DF4"/>
    <w:rsid w:val="000631F7"/>
    <w:rsid w:val="00063FB6"/>
    <w:rsid w:val="0006490A"/>
    <w:rsid w:val="000650A9"/>
    <w:rsid w:val="000653F1"/>
    <w:rsid w:val="00067067"/>
    <w:rsid w:val="000674D2"/>
    <w:rsid w:val="0006771D"/>
    <w:rsid w:val="000705D7"/>
    <w:rsid w:val="000706B1"/>
    <w:rsid w:val="00070731"/>
    <w:rsid w:val="00072601"/>
    <w:rsid w:val="000738BC"/>
    <w:rsid w:val="00074865"/>
    <w:rsid w:val="0007513F"/>
    <w:rsid w:val="0008087C"/>
    <w:rsid w:val="00081974"/>
    <w:rsid w:val="00084419"/>
    <w:rsid w:val="00086782"/>
    <w:rsid w:val="00087FEA"/>
    <w:rsid w:val="00092ADB"/>
    <w:rsid w:val="00092F07"/>
    <w:rsid w:val="00094D2D"/>
    <w:rsid w:val="00095840"/>
    <w:rsid w:val="0009738D"/>
    <w:rsid w:val="000A4A55"/>
    <w:rsid w:val="000A60A0"/>
    <w:rsid w:val="000A7747"/>
    <w:rsid w:val="000B187C"/>
    <w:rsid w:val="000B236D"/>
    <w:rsid w:val="000B285C"/>
    <w:rsid w:val="000B3A30"/>
    <w:rsid w:val="000B6F4E"/>
    <w:rsid w:val="000B7FA2"/>
    <w:rsid w:val="000C04E3"/>
    <w:rsid w:val="000C1AAF"/>
    <w:rsid w:val="000C4648"/>
    <w:rsid w:val="000C4B25"/>
    <w:rsid w:val="000C59AD"/>
    <w:rsid w:val="000C5D2B"/>
    <w:rsid w:val="000C7D80"/>
    <w:rsid w:val="000D2ED0"/>
    <w:rsid w:val="000D5FB8"/>
    <w:rsid w:val="000D6DFD"/>
    <w:rsid w:val="000D6E10"/>
    <w:rsid w:val="000E04A1"/>
    <w:rsid w:val="000E0B6C"/>
    <w:rsid w:val="000E12F1"/>
    <w:rsid w:val="000E178C"/>
    <w:rsid w:val="000E1C5E"/>
    <w:rsid w:val="000E2020"/>
    <w:rsid w:val="000E2462"/>
    <w:rsid w:val="000E27C3"/>
    <w:rsid w:val="000E3C4E"/>
    <w:rsid w:val="000E6B11"/>
    <w:rsid w:val="000E6DC6"/>
    <w:rsid w:val="000F0E29"/>
    <w:rsid w:val="000F62F0"/>
    <w:rsid w:val="000F6FD9"/>
    <w:rsid w:val="000F7CF2"/>
    <w:rsid w:val="00100156"/>
    <w:rsid w:val="00103061"/>
    <w:rsid w:val="00105242"/>
    <w:rsid w:val="00105367"/>
    <w:rsid w:val="00105FBE"/>
    <w:rsid w:val="001061A0"/>
    <w:rsid w:val="00111D5A"/>
    <w:rsid w:val="00113D78"/>
    <w:rsid w:val="00114833"/>
    <w:rsid w:val="00115643"/>
    <w:rsid w:val="001201B6"/>
    <w:rsid w:val="001202D5"/>
    <w:rsid w:val="00122891"/>
    <w:rsid w:val="00123153"/>
    <w:rsid w:val="001253B5"/>
    <w:rsid w:val="00125BF8"/>
    <w:rsid w:val="001308CC"/>
    <w:rsid w:val="00130942"/>
    <w:rsid w:val="001312AF"/>
    <w:rsid w:val="0013350B"/>
    <w:rsid w:val="00133814"/>
    <w:rsid w:val="00133E0F"/>
    <w:rsid w:val="00135A3A"/>
    <w:rsid w:val="00137A93"/>
    <w:rsid w:val="00137DAA"/>
    <w:rsid w:val="0014064C"/>
    <w:rsid w:val="00140781"/>
    <w:rsid w:val="00140CA7"/>
    <w:rsid w:val="00141E27"/>
    <w:rsid w:val="00143040"/>
    <w:rsid w:val="001452C0"/>
    <w:rsid w:val="0014633D"/>
    <w:rsid w:val="00146631"/>
    <w:rsid w:val="00147AA3"/>
    <w:rsid w:val="00147B71"/>
    <w:rsid w:val="00151DC8"/>
    <w:rsid w:val="00153F0B"/>
    <w:rsid w:val="00154368"/>
    <w:rsid w:val="00154623"/>
    <w:rsid w:val="0015499C"/>
    <w:rsid w:val="00155375"/>
    <w:rsid w:val="0015675F"/>
    <w:rsid w:val="00157F39"/>
    <w:rsid w:val="0016027A"/>
    <w:rsid w:val="00160FCE"/>
    <w:rsid w:val="00163311"/>
    <w:rsid w:val="00163845"/>
    <w:rsid w:val="001649E0"/>
    <w:rsid w:val="001652F4"/>
    <w:rsid w:val="0016530B"/>
    <w:rsid w:val="001665DD"/>
    <w:rsid w:val="00166662"/>
    <w:rsid w:val="00166AA6"/>
    <w:rsid w:val="00167F10"/>
    <w:rsid w:val="00170B30"/>
    <w:rsid w:val="00170CA8"/>
    <w:rsid w:val="001732D9"/>
    <w:rsid w:val="00175FFA"/>
    <w:rsid w:val="00177F66"/>
    <w:rsid w:val="001811C1"/>
    <w:rsid w:val="00181C40"/>
    <w:rsid w:val="00182529"/>
    <w:rsid w:val="001845CA"/>
    <w:rsid w:val="001852F3"/>
    <w:rsid w:val="001859FA"/>
    <w:rsid w:val="00186621"/>
    <w:rsid w:val="001867FF"/>
    <w:rsid w:val="001869A5"/>
    <w:rsid w:val="00186BF5"/>
    <w:rsid w:val="00187D66"/>
    <w:rsid w:val="00194C49"/>
    <w:rsid w:val="00195A7F"/>
    <w:rsid w:val="001962F3"/>
    <w:rsid w:val="00196E2A"/>
    <w:rsid w:val="001971AE"/>
    <w:rsid w:val="00197834"/>
    <w:rsid w:val="001A231B"/>
    <w:rsid w:val="001A317F"/>
    <w:rsid w:val="001A61D3"/>
    <w:rsid w:val="001A6CEB"/>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6B30"/>
    <w:rsid w:val="001E0711"/>
    <w:rsid w:val="001E11F9"/>
    <w:rsid w:val="001E3887"/>
    <w:rsid w:val="001E38A4"/>
    <w:rsid w:val="001E3C20"/>
    <w:rsid w:val="001E4E76"/>
    <w:rsid w:val="001E54F6"/>
    <w:rsid w:val="001E5B10"/>
    <w:rsid w:val="001E5DE0"/>
    <w:rsid w:val="001E6103"/>
    <w:rsid w:val="001E64FE"/>
    <w:rsid w:val="001F11F8"/>
    <w:rsid w:val="001F40A2"/>
    <w:rsid w:val="001F4428"/>
    <w:rsid w:val="001F455A"/>
    <w:rsid w:val="001F500A"/>
    <w:rsid w:val="001F5F4A"/>
    <w:rsid w:val="00200224"/>
    <w:rsid w:val="00201A77"/>
    <w:rsid w:val="00201E03"/>
    <w:rsid w:val="00202AF8"/>
    <w:rsid w:val="00203D78"/>
    <w:rsid w:val="00207A57"/>
    <w:rsid w:val="0021008F"/>
    <w:rsid w:val="002124D4"/>
    <w:rsid w:val="0021350B"/>
    <w:rsid w:val="00213B08"/>
    <w:rsid w:val="002145A1"/>
    <w:rsid w:val="00214DD7"/>
    <w:rsid w:val="0021584B"/>
    <w:rsid w:val="00215C1A"/>
    <w:rsid w:val="002165C3"/>
    <w:rsid w:val="00220C6B"/>
    <w:rsid w:val="00221291"/>
    <w:rsid w:val="00222261"/>
    <w:rsid w:val="0022772A"/>
    <w:rsid w:val="00231358"/>
    <w:rsid w:val="002333E4"/>
    <w:rsid w:val="0023731E"/>
    <w:rsid w:val="002373E7"/>
    <w:rsid w:val="00240449"/>
    <w:rsid w:val="0024279E"/>
    <w:rsid w:val="00243C69"/>
    <w:rsid w:val="00243F84"/>
    <w:rsid w:val="00244A68"/>
    <w:rsid w:val="00244E0C"/>
    <w:rsid w:val="0024503F"/>
    <w:rsid w:val="00245754"/>
    <w:rsid w:val="00246172"/>
    <w:rsid w:val="00246973"/>
    <w:rsid w:val="0025005A"/>
    <w:rsid w:val="00250252"/>
    <w:rsid w:val="00250B80"/>
    <w:rsid w:val="00252398"/>
    <w:rsid w:val="00252498"/>
    <w:rsid w:val="00253F52"/>
    <w:rsid w:val="002548C3"/>
    <w:rsid w:val="002554B6"/>
    <w:rsid w:val="00255F74"/>
    <w:rsid w:val="00256EE7"/>
    <w:rsid w:val="002578C2"/>
    <w:rsid w:val="00257DF1"/>
    <w:rsid w:val="002604B4"/>
    <w:rsid w:val="002616A3"/>
    <w:rsid w:val="00263C2C"/>
    <w:rsid w:val="00263FBB"/>
    <w:rsid w:val="002654F7"/>
    <w:rsid w:val="00265688"/>
    <w:rsid w:val="00270326"/>
    <w:rsid w:val="00272B7A"/>
    <w:rsid w:val="00272F1F"/>
    <w:rsid w:val="00274473"/>
    <w:rsid w:val="002768B4"/>
    <w:rsid w:val="00277F8F"/>
    <w:rsid w:val="0028077E"/>
    <w:rsid w:val="00280B8B"/>
    <w:rsid w:val="00281EC3"/>
    <w:rsid w:val="00282306"/>
    <w:rsid w:val="002858E5"/>
    <w:rsid w:val="00286B99"/>
    <w:rsid w:val="0028724A"/>
    <w:rsid w:val="002906DD"/>
    <w:rsid w:val="00290B29"/>
    <w:rsid w:val="00294393"/>
    <w:rsid w:val="0029545C"/>
    <w:rsid w:val="00295C2E"/>
    <w:rsid w:val="00295FEE"/>
    <w:rsid w:val="0029613C"/>
    <w:rsid w:val="00296F4A"/>
    <w:rsid w:val="002A0196"/>
    <w:rsid w:val="002A0D47"/>
    <w:rsid w:val="002A332A"/>
    <w:rsid w:val="002A3476"/>
    <w:rsid w:val="002A37B5"/>
    <w:rsid w:val="002A4B8F"/>
    <w:rsid w:val="002A5438"/>
    <w:rsid w:val="002A63C2"/>
    <w:rsid w:val="002A65B3"/>
    <w:rsid w:val="002A7C7B"/>
    <w:rsid w:val="002B04BB"/>
    <w:rsid w:val="002B2EA7"/>
    <w:rsid w:val="002B2F6A"/>
    <w:rsid w:val="002B33C9"/>
    <w:rsid w:val="002B7D7E"/>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F11EB"/>
    <w:rsid w:val="002F15FA"/>
    <w:rsid w:val="002F2BED"/>
    <w:rsid w:val="002F2E92"/>
    <w:rsid w:val="002F337B"/>
    <w:rsid w:val="002F345D"/>
    <w:rsid w:val="002F5250"/>
    <w:rsid w:val="002F5759"/>
    <w:rsid w:val="002F59C9"/>
    <w:rsid w:val="002F59FE"/>
    <w:rsid w:val="002F6676"/>
    <w:rsid w:val="002F718F"/>
    <w:rsid w:val="002F74B3"/>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5D9D"/>
    <w:rsid w:val="00317788"/>
    <w:rsid w:val="0032146B"/>
    <w:rsid w:val="003218ED"/>
    <w:rsid w:val="00322BC3"/>
    <w:rsid w:val="00325734"/>
    <w:rsid w:val="00325C93"/>
    <w:rsid w:val="003260E1"/>
    <w:rsid w:val="00331981"/>
    <w:rsid w:val="00332192"/>
    <w:rsid w:val="003329FF"/>
    <w:rsid w:val="0033462B"/>
    <w:rsid w:val="00334AD6"/>
    <w:rsid w:val="00334FCA"/>
    <w:rsid w:val="003352C8"/>
    <w:rsid w:val="003355E7"/>
    <w:rsid w:val="003366E9"/>
    <w:rsid w:val="00336E40"/>
    <w:rsid w:val="00341581"/>
    <w:rsid w:val="0034186C"/>
    <w:rsid w:val="00341BE9"/>
    <w:rsid w:val="00341F6A"/>
    <w:rsid w:val="003423F4"/>
    <w:rsid w:val="00343BB2"/>
    <w:rsid w:val="00344FB9"/>
    <w:rsid w:val="0034647E"/>
    <w:rsid w:val="00346ADE"/>
    <w:rsid w:val="00346EFF"/>
    <w:rsid w:val="00347430"/>
    <w:rsid w:val="00352231"/>
    <w:rsid w:val="003528AF"/>
    <w:rsid w:val="0035781F"/>
    <w:rsid w:val="00357CEB"/>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9F5"/>
    <w:rsid w:val="00387954"/>
    <w:rsid w:val="00390733"/>
    <w:rsid w:val="0039187D"/>
    <w:rsid w:val="00391B02"/>
    <w:rsid w:val="00395A63"/>
    <w:rsid w:val="00395B4A"/>
    <w:rsid w:val="003967C9"/>
    <w:rsid w:val="003A0B33"/>
    <w:rsid w:val="003A109E"/>
    <w:rsid w:val="003A206A"/>
    <w:rsid w:val="003A4033"/>
    <w:rsid w:val="003A58A3"/>
    <w:rsid w:val="003A5AAC"/>
    <w:rsid w:val="003A7B9C"/>
    <w:rsid w:val="003B04C4"/>
    <w:rsid w:val="003B0AEB"/>
    <w:rsid w:val="003B0E89"/>
    <w:rsid w:val="003B13AE"/>
    <w:rsid w:val="003B188D"/>
    <w:rsid w:val="003B211F"/>
    <w:rsid w:val="003B2FC7"/>
    <w:rsid w:val="003B3131"/>
    <w:rsid w:val="003B3512"/>
    <w:rsid w:val="003B4D3A"/>
    <w:rsid w:val="003B51C3"/>
    <w:rsid w:val="003B5439"/>
    <w:rsid w:val="003C0732"/>
    <w:rsid w:val="003C0ACD"/>
    <w:rsid w:val="003C2BEF"/>
    <w:rsid w:val="003C5B37"/>
    <w:rsid w:val="003D0035"/>
    <w:rsid w:val="003D047E"/>
    <w:rsid w:val="003D0692"/>
    <w:rsid w:val="003D154A"/>
    <w:rsid w:val="003D1750"/>
    <w:rsid w:val="003D191F"/>
    <w:rsid w:val="003D21DA"/>
    <w:rsid w:val="003D3032"/>
    <w:rsid w:val="003D5F3C"/>
    <w:rsid w:val="003D5F82"/>
    <w:rsid w:val="003D60E4"/>
    <w:rsid w:val="003E1CBC"/>
    <w:rsid w:val="003E1DB4"/>
    <w:rsid w:val="003E289C"/>
    <w:rsid w:val="003E3336"/>
    <w:rsid w:val="003E34BF"/>
    <w:rsid w:val="003E35FD"/>
    <w:rsid w:val="003E366C"/>
    <w:rsid w:val="003E4177"/>
    <w:rsid w:val="003E44A9"/>
    <w:rsid w:val="003E468D"/>
    <w:rsid w:val="003E4A7B"/>
    <w:rsid w:val="003E5239"/>
    <w:rsid w:val="003E609D"/>
    <w:rsid w:val="003F02EE"/>
    <w:rsid w:val="003F0D9A"/>
    <w:rsid w:val="003F29C4"/>
    <w:rsid w:val="003F2A53"/>
    <w:rsid w:val="003F3008"/>
    <w:rsid w:val="003F6160"/>
    <w:rsid w:val="003F6F09"/>
    <w:rsid w:val="003F7D30"/>
    <w:rsid w:val="00400357"/>
    <w:rsid w:val="004004AE"/>
    <w:rsid w:val="00401C3F"/>
    <w:rsid w:val="0040268E"/>
    <w:rsid w:val="00402DA7"/>
    <w:rsid w:val="0040438A"/>
    <w:rsid w:val="00405F8E"/>
    <w:rsid w:val="00407351"/>
    <w:rsid w:val="004073BA"/>
    <w:rsid w:val="004076A7"/>
    <w:rsid w:val="004114C1"/>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01B9"/>
    <w:rsid w:val="00433D32"/>
    <w:rsid w:val="00433E35"/>
    <w:rsid w:val="00434535"/>
    <w:rsid w:val="004355E9"/>
    <w:rsid w:val="00437CE2"/>
    <w:rsid w:val="004415F3"/>
    <w:rsid w:val="00441D66"/>
    <w:rsid w:val="004443B1"/>
    <w:rsid w:val="004445ED"/>
    <w:rsid w:val="00451F31"/>
    <w:rsid w:val="004552CB"/>
    <w:rsid w:val="00456381"/>
    <w:rsid w:val="00457061"/>
    <w:rsid w:val="00457DC9"/>
    <w:rsid w:val="00460746"/>
    <w:rsid w:val="00461CF6"/>
    <w:rsid w:val="004629AE"/>
    <w:rsid w:val="0046383D"/>
    <w:rsid w:val="00464B12"/>
    <w:rsid w:val="00465DC2"/>
    <w:rsid w:val="004717A5"/>
    <w:rsid w:val="0047223E"/>
    <w:rsid w:val="0047274B"/>
    <w:rsid w:val="0047394F"/>
    <w:rsid w:val="004754F1"/>
    <w:rsid w:val="004819F3"/>
    <w:rsid w:val="00482B15"/>
    <w:rsid w:val="00482D88"/>
    <w:rsid w:val="00483340"/>
    <w:rsid w:val="004836C9"/>
    <w:rsid w:val="00483953"/>
    <w:rsid w:val="00483F87"/>
    <w:rsid w:val="00485456"/>
    <w:rsid w:val="0048569A"/>
    <w:rsid w:val="00485A0C"/>
    <w:rsid w:val="00485DD7"/>
    <w:rsid w:val="00486CCF"/>
    <w:rsid w:val="00486D17"/>
    <w:rsid w:val="00486E56"/>
    <w:rsid w:val="00487AA2"/>
    <w:rsid w:val="00487AA3"/>
    <w:rsid w:val="00490EA5"/>
    <w:rsid w:val="00493846"/>
    <w:rsid w:val="00494222"/>
    <w:rsid w:val="0049631E"/>
    <w:rsid w:val="004963E3"/>
    <w:rsid w:val="00497512"/>
    <w:rsid w:val="00497D35"/>
    <w:rsid w:val="00497D93"/>
    <w:rsid w:val="004A1634"/>
    <w:rsid w:val="004A23B9"/>
    <w:rsid w:val="004A3382"/>
    <w:rsid w:val="004A4285"/>
    <w:rsid w:val="004A5344"/>
    <w:rsid w:val="004A6155"/>
    <w:rsid w:val="004A7BC0"/>
    <w:rsid w:val="004B162A"/>
    <w:rsid w:val="004B24A7"/>
    <w:rsid w:val="004B29C9"/>
    <w:rsid w:val="004B44F4"/>
    <w:rsid w:val="004B5E49"/>
    <w:rsid w:val="004B759E"/>
    <w:rsid w:val="004B7E25"/>
    <w:rsid w:val="004C145A"/>
    <w:rsid w:val="004C19BF"/>
    <w:rsid w:val="004C3A66"/>
    <w:rsid w:val="004C3BBE"/>
    <w:rsid w:val="004C402D"/>
    <w:rsid w:val="004C4576"/>
    <w:rsid w:val="004C4F4C"/>
    <w:rsid w:val="004C54F8"/>
    <w:rsid w:val="004C64D0"/>
    <w:rsid w:val="004C72B8"/>
    <w:rsid w:val="004D042A"/>
    <w:rsid w:val="004D0444"/>
    <w:rsid w:val="004D19FB"/>
    <w:rsid w:val="004D1C23"/>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9F"/>
    <w:rsid w:val="00504020"/>
    <w:rsid w:val="00505022"/>
    <w:rsid w:val="005052DB"/>
    <w:rsid w:val="005052FB"/>
    <w:rsid w:val="00505AE5"/>
    <w:rsid w:val="00505BF7"/>
    <w:rsid w:val="00506A96"/>
    <w:rsid w:val="00507584"/>
    <w:rsid w:val="00510D76"/>
    <w:rsid w:val="005117CA"/>
    <w:rsid w:val="0051184D"/>
    <w:rsid w:val="00512083"/>
    <w:rsid w:val="00514DAC"/>
    <w:rsid w:val="005158F1"/>
    <w:rsid w:val="0051599E"/>
    <w:rsid w:val="0052106E"/>
    <w:rsid w:val="00523863"/>
    <w:rsid w:val="00523EEE"/>
    <w:rsid w:val="00523F26"/>
    <w:rsid w:val="00523F57"/>
    <w:rsid w:val="005252D6"/>
    <w:rsid w:val="00525C4C"/>
    <w:rsid w:val="00527ABB"/>
    <w:rsid w:val="00527CB1"/>
    <w:rsid w:val="00527CC2"/>
    <w:rsid w:val="005314D0"/>
    <w:rsid w:val="00533BF0"/>
    <w:rsid w:val="00535BFB"/>
    <w:rsid w:val="00536181"/>
    <w:rsid w:val="0053656E"/>
    <w:rsid w:val="0054025C"/>
    <w:rsid w:val="0054042A"/>
    <w:rsid w:val="00540A73"/>
    <w:rsid w:val="00542891"/>
    <w:rsid w:val="00544548"/>
    <w:rsid w:val="00544615"/>
    <w:rsid w:val="00544A26"/>
    <w:rsid w:val="005450AE"/>
    <w:rsid w:val="005452CE"/>
    <w:rsid w:val="00545346"/>
    <w:rsid w:val="00550040"/>
    <w:rsid w:val="005502CE"/>
    <w:rsid w:val="00550D8B"/>
    <w:rsid w:val="0055409C"/>
    <w:rsid w:val="005550B0"/>
    <w:rsid w:val="00555968"/>
    <w:rsid w:val="00556A23"/>
    <w:rsid w:val="00560C7F"/>
    <w:rsid w:val="0056194A"/>
    <w:rsid w:val="005632FF"/>
    <w:rsid w:val="00565014"/>
    <w:rsid w:val="00565241"/>
    <w:rsid w:val="00567706"/>
    <w:rsid w:val="005709FC"/>
    <w:rsid w:val="0057126B"/>
    <w:rsid w:val="00573F8E"/>
    <w:rsid w:val="00574DB6"/>
    <w:rsid w:val="0057514C"/>
    <w:rsid w:val="00576767"/>
    <w:rsid w:val="00580BCD"/>
    <w:rsid w:val="0058155F"/>
    <w:rsid w:val="005818CF"/>
    <w:rsid w:val="00582A95"/>
    <w:rsid w:val="0058394A"/>
    <w:rsid w:val="00585042"/>
    <w:rsid w:val="00586C4A"/>
    <w:rsid w:val="005875C2"/>
    <w:rsid w:val="00592BCD"/>
    <w:rsid w:val="00592F60"/>
    <w:rsid w:val="00594441"/>
    <w:rsid w:val="00594FE8"/>
    <w:rsid w:val="00596075"/>
    <w:rsid w:val="00597F8A"/>
    <w:rsid w:val="005A0ACC"/>
    <w:rsid w:val="005A1609"/>
    <w:rsid w:val="005A1CDF"/>
    <w:rsid w:val="005A1E91"/>
    <w:rsid w:val="005A3530"/>
    <w:rsid w:val="005A402F"/>
    <w:rsid w:val="005A4339"/>
    <w:rsid w:val="005A59F0"/>
    <w:rsid w:val="005A6D1D"/>
    <w:rsid w:val="005A6D30"/>
    <w:rsid w:val="005A74FF"/>
    <w:rsid w:val="005B1089"/>
    <w:rsid w:val="005B1D5A"/>
    <w:rsid w:val="005B2CE7"/>
    <w:rsid w:val="005B2FB9"/>
    <w:rsid w:val="005B4566"/>
    <w:rsid w:val="005B57E8"/>
    <w:rsid w:val="005B6E69"/>
    <w:rsid w:val="005C1119"/>
    <w:rsid w:val="005C3380"/>
    <w:rsid w:val="005C5855"/>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433F"/>
    <w:rsid w:val="005E7812"/>
    <w:rsid w:val="005E7CFF"/>
    <w:rsid w:val="005F1735"/>
    <w:rsid w:val="005F2119"/>
    <w:rsid w:val="005F219A"/>
    <w:rsid w:val="005F6BF2"/>
    <w:rsid w:val="005F6FEE"/>
    <w:rsid w:val="00600A42"/>
    <w:rsid w:val="00601749"/>
    <w:rsid w:val="00602A33"/>
    <w:rsid w:val="00603221"/>
    <w:rsid w:val="00603A43"/>
    <w:rsid w:val="00605A3F"/>
    <w:rsid w:val="00606D5A"/>
    <w:rsid w:val="00606EF6"/>
    <w:rsid w:val="006116B0"/>
    <w:rsid w:val="006119DB"/>
    <w:rsid w:val="00611C19"/>
    <w:rsid w:val="006134D0"/>
    <w:rsid w:val="006137C2"/>
    <w:rsid w:val="0061384E"/>
    <w:rsid w:val="00614898"/>
    <w:rsid w:val="00621A10"/>
    <w:rsid w:val="00621C15"/>
    <w:rsid w:val="00621EF0"/>
    <w:rsid w:val="00623457"/>
    <w:rsid w:val="00624353"/>
    <w:rsid w:val="006250CC"/>
    <w:rsid w:val="00626490"/>
    <w:rsid w:val="006266B1"/>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0ECC"/>
    <w:rsid w:val="00661F3B"/>
    <w:rsid w:val="00663A09"/>
    <w:rsid w:val="00670E43"/>
    <w:rsid w:val="006712BB"/>
    <w:rsid w:val="006712BF"/>
    <w:rsid w:val="006719D5"/>
    <w:rsid w:val="00671CE2"/>
    <w:rsid w:val="006726E4"/>
    <w:rsid w:val="00672C9B"/>
    <w:rsid w:val="00672DE1"/>
    <w:rsid w:val="00673490"/>
    <w:rsid w:val="00675282"/>
    <w:rsid w:val="006755FB"/>
    <w:rsid w:val="006771AF"/>
    <w:rsid w:val="00680005"/>
    <w:rsid w:val="006805BD"/>
    <w:rsid w:val="00683114"/>
    <w:rsid w:val="00683307"/>
    <w:rsid w:val="006838F7"/>
    <w:rsid w:val="00685B7D"/>
    <w:rsid w:val="00685FDF"/>
    <w:rsid w:val="0068732F"/>
    <w:rsid w:val="006873F8"/>
    <w:rsid w:val="00687D77"/>
    <w:rsid w:val="00687F93"/>
    <w:rsid w:val="00692A78"/>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1888"/>
    <w:rsid w:val="006C38D8"/>
    <w:rsid w:val="006C47C8"/>
    <w:rsid w:val="006C61C1"/>
    <w:rsid w:val="006D17B0"/>
    <w:rsid w:val="006D3DA7"/>
    <w:rsid w:val="006D523A"/>
    <w:rsid w:val="006D5EF5"/>
    <w:rsid w:val="006D70E7"/>
    <w:rsid w:val="006E092B"/>
    <w:rsid w:val="006E1AFE"/>
    <w:rsid w:val="006E4901"/>
    <w:rsid w:val="006E4C2E"/>
    <w:rsid w:val="006E5AB3"/>
    <w:rsid w:val="006E5DB7"/>
    <w:rsid w:val="006E75EE"/>
    <w:rsid w:val="006E7ADD"/>
    <w:rsid w:val="006F0660"/>
    <w:rsid w:val="006F17C4"/>
    <w:rsid w:val="006F430F"/>
    <w:rsid w:val="006F4821"/>
    <w:rsid w:val="006F691A"/>
    <w:rsid w:val="00701BF0"/>
    <w:rsid w:val="00704D1F"/>
    <w:rsid w:val="007059C8"/>
    <w:rsid w:val="007060B5"/>
    <w:rsid w:val="007079D6"/>
    <w:rsid w:val="0071259E"/>
    <w:rsid w:val="007125A5"/>
    <w:rsid w:val="0071303E"/>
    <w:rsid w:val="00715492"/>
    <w:rsid w:val="00716C59"/>
    <w:rsid w:val="007173E9"/>
    <w:rsid w:val="0071754A"/>
    <w:rsid w:val="007201B2"/>
    <w:rsid w:val="00720790"/>
    <w:rsid w:val="00720EE6"/>
    <w:rsid w:val="00722D14"/>
    <w:rsid w:val="00723994"/>
    <w:rsid w:val="00725FEA"/>
    <w:rsid w:val="0072750F"/>
    <w:rsid w:val="00730200"/>
    <w:rsid w:val="00730982"/>
    <w:rsid w:val="00730E2E"/>
    <w:rsid w:val="00730FB9"/>
    <w:rsid w:val="00732902"/>
    <w:rsid w:val="007340CA"/>
    <w:rsid w:val="00740870"/>
    <w:rsid w:val="00741C26"/>
    <w:rsid w:val="0074334B"/>
    <w:rsid w:val="00743848"/>
    <w:rsid w:val="00745634"/>
    <w:rsid w:val="00747739"/>
    <w:rsid w:val="0075145D"/>
    <w:rsid w:val="0075191E"/>
    <w:rsid w:val="00752ED1"/>
    <w:rsid w:val="007541C6"/>
    <w:rsid w:val="00754574"/>
    <w:rsid w:val="00754CAB"/>
    <w:rsid w:val="00754F62"/>
    <w:rsid w:val="00755711"/>
    <w:rsid w:val="007574C4"/>
    <w:rsid w:val="00760738"/>
    <w:rsid w:val="00762389"/>
    <w:rsid w:val="00765519"/>
    <w:rsid w:val="007662F0"/>
    <w:rsid w:val="00766AC6"/>
    <w:rsid w:val="00767047"/>
    <w:rsid w:val="00767D08"/>
    <w:rsid w:val="007702DC"/>
    <w:rsid w:val="00770BE5"/>
    <w:rsid w:val="00770F53"/>
    <w:rsid w:val="00772112"/>
    <w:rsid w:val="00772723"/>
    <w:rsid w:val="00774C51"/>
    <w:rsid w:val="007800C1"/>
    <w:rsid w:val="00780173"/>
    <w:rsid w:val="007848FB"/>
    <w:rsid w:val="00784CFD"/>
    <w:rsid w:val="0078594A"/>
    <w:rsid w:val="00786855"/>
    <w:rsid w:val="007879F0"/>
    <w:rsid w:val="007908EB"/>
    <w:rsid w:val="0079396E"/>
    <w:rsid w:val="00793D43"/>
    <w:rsid w:val="00796046"/>
    <w:rsid w:val="007A0404"/>
    <w:rsid w:val="007A0CF7"/>
    <w:rsid w:val="007A2205"/>
    <w:rsid w:val="007A29CC"/>
    <w:rsid w:val="007A36BD"/>
    <w:rsid w:val="007A3AC0"/>
    <w:rsid w:val="007A42C6"/>
    <w:rsid w:val="007A778C"/>
    <w:rsid w:val="007A7DCA"/>
    <w:rsid w:val="007B024B"/>
    <w:rsid w:val="007B453F"/>
    <w:rsid w:val="007B5925"/>
    <w:rsid w:val="007B62F5"/>
    <w:rsid w:val="007C009B"/>
    <w:rsid w:val="007C06F4"/>
    <w:rsid w:val="007C3D4C"/>
    <w:rsid w:val="007C4F19"/>
    <w:rsid w:val="007C6571"/>
    <w:rsid w:val="007C6DF1"/>
    <w:rsid w:val="007C6E3D"/>
    <w:rsid w:val="007D167A"/>
    <w:rsid w:val="007D2CC2"/>
    <w:rsid w:val="007D3A48"/>
    <w:rsid w:val="007D679C"/>
    <w:rsid w:val="007D69F3"/>
    <w:rsid w:val="007D6FE2"/>
    <w:rsid w:val="007D792E"/>
    <w:rsid w:val="007E000B"/>
    <w:rsid w:val="007E1EEB"/>
    <w:rsid w:val="007E243D"/>
    <w:rsid w:val="007E2EB5"/>
    <w:rsid w:val="007E61C0"/>
    <w:rsid w:val="007E6DF3"/>
    <w:rsid w:val="007E6FDE"/>
    <w:rsid w:val="007E73F5"/>
    <w:rsid w:val="007E74EC"/>
    <w:rsid w:val="007F03FD"/>
    <w:rsid w:val="007F07A4"/>
    <w:rsid w:val="007F2C74"/>
    <w:rsid w:val="007F3E46"/>
    <w:rsid w:val="007F7282"/>
    <w:rsid w:val="007F7398"/>
    <w:rsid w:val="00801202"/>
    <w:rsid w:val="00801335"/>
    <w:rsid w:val="00801521"/>
    <w:rsid w:val="008037A6"/>
    <w:rsid w:val="00803EC4"/>
    <w:rsid w:val="008063A1"/>
    <w:rsid w:val="00806C9F"/>
    <w:rsid w:val="0080736B"/>
    <w:rsid w:val="00810EBB"/>
    <w:rsid w:val="00811DEB"/>
    <w:rsid w:val="008129E2"/>
    <w:rsid w:val="0081422D"/>
    <w:rsid w:val="00814752"/>
    <w:rsid w:val="0081766D"/>
    <w:rsid w:val="00820BE0"/>
    <w:rsid w:val="00821852"/>
    <w:rsid w:val="0082284D"/>
    <w:rsid w:val="0082452B"/>
    <w:rsid w:val="008246E5"/>
    <w:rsid w:val="00824E13"/>
    <w:rsid w:val="008277DE"/>
    <w:rsid w:val="00827C49"/>
    <w:rsid w:val="00827CEF"/>
    <w:rsid w:val="008306FF"/>
    <w:rsid w:val="008338F0"/>
    <w:rsid w:val="00833988"/>
    <w:rsid w:val="00833A04"/>
    <w:rsid w:val="00833DEA"/>
    <w:rsid w:val="00836A2B"/>
    <w:rsid w:val="00837145"/>
    <w:rsid w:val="008376F9"/>
    <w:rsid w:val="008379CC"/>
    <w:rsid w:val="00840707"/>
    <w:rsid w:val="008413C1"/>
    <w:rsid w:val="00842CDC"/>
    <w:rsid w:val="00843142"/>
    <w:rsid w:val="00843444"/>
    <w:rsid w:val="0084469B"/>
    <w:rsid w:val="0084517C"/>
    <w:rsid w:val="008457D8"/>
    <w:rsid w:val="00853A4C"/>
    <w:rsid w:val="00854F57"/>
    <w:rsid w:val="008617EB"/>
    <w:rsid w:val="00865C6A"/>
    <w:rsid w:val="00865C7D"/>
    <w:rsid w:val="00866D81"/>
    <w:rsid w:val="008670B1"/>
    <w:rsid w:val="008679A7"/>
    <w:rsid w:val="00867A8D"/>
    <w:rsid w:val="008702D8"/>
    <w:rsid w:val="00872A95"/>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7F38"/>
    <w:rsid w:val="008A116E"/>
    <w:rsid w:val="008A2615"/>
    <w:rsid w:val="008A3546"/>
    <w:rsid w:val="008A3DAA"/>
    <w:rsid w:val="008A3FC9"/>
    <w:rsid w:val="008A4C03"/>
    <w:rsid w:val="008B04E3"/>
    <w:rsid w:val="008B18E4"/>
    <w:rsid w:val="008B41C9"/>
    <w:rsid w:val="008B4966"/>
    <w:rsid w:val="008B546A"/>
    <w:rsid w:val="008B685D"/>
    <w:rsid w:val="008B6FE1"/>
    <w:rsid w:val="008B7637"/>
    <w:rsid w:val="008C0BF3"/>
    <w:rsid w:val="008C3823"/>
    <w:rsid w:val="008C4A29"/>
    <w:rsid w:val="008C6F6A"/>
    <w:rsid w:val="008C7FFC"/>
    <w:rsid w:val="008D181B"/>
    <w:rsid w:val="008D1CFE"/>
    <w:rsid w:val="008D3BBE"/>
    <w:rsid w:val="008D5706"/>
    <w:rsid w:val="008E0D9D"/>
    <w:rsid w:val="008E15CB"/>
    <w:rsid w:val="008E18C3"/>
    <w:rsid w:val="008E36D7"/>
    <w:rsid w:val="008E4236"/>
    <w:rsid w:val="008E43C4"/>
    <w:rsid w:val="008E444E"/>
    <w:rsid w:val="008F1C78"/>
    <w:rsid w:val="008F1CDD"/>
    <w:rsid w:val="008F2472"/>
    <w:rsid w:val="008F30DE"/>
    <w:rsid w:val="008F3F57"/>
    <w:rsid w:val="008F4C61"/>
    <w:rsid w:val="008F5B72"/>
    <w:rsid w:val="008F63C5"/>
    <w:rsid w:val="008F6735"/>
    <w:rsid w:val="008F7E20"/>
    <w:rsid w:val="009006B5"/>
    <w:rsid w:val="0090369A"/>
    <w:rsid w:val="00907FAD"/>
    <w:rsid w:val="00911CD7"/>
    <w:rsid w:val="009144E7"/>
    <w:rsid w:val="009152EB"/>
    <w:rsid w:val="00915939"/>
    <w:rsid w:val="00915C4F"/>
    <w:rsid w:val="00915C7C"/>
    <w:rsid w:val="00915DD9"/>
    <w:rsid w:val="00916110"/>
    <w:rsid w:val="009177D5"/>
    <w:rsid w:val="0092107C"/>
    <w:rsid w:val="00921082"/>
    <w:rsid w:val="00921670"/>
    <w:rsid w:val="00921D35"/>
    <w:rsid w:val="00922468"/>
    <w:rsid w:val="009237A9"/>
    <w:rsid w:val="00925636"/>
    <w:rsid w:val="00930872"/>
    <w:rsid w:val="00930E97"/>
    <w:rsid w:val="009325D7"/>
    <w:rsid w:val="00932CAD"/>
    <w:rsid w:val="009331B5"/>
    <w:rsid w:val="00933266"/>
    <w:rsid w:val="00934091"/>
    <w:rsid w:val="009354F1"/>
    <w:rsid w:val="00936A79"/>
    <w:rsid w:val="00937DE5"/>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6EE"/>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FED"/>
    <w:rsid w:val="00970864"/>
    <w:rsid w:val="009715CE"/>
    <w:rsid w:val="009732FC"/>
    <w:rsid w:val="00976CBB"/>
    <w:rsid w:val="00980FFC"/>
    <w:rsid w:val="00981F7E"/>
    <w:rsid w:val="0098350A"/>
    <w:rsid w:val="00983B09"/>
    <w:rsid w:val="00984A46"/>
    <w:rsid w:val="0098582F"/>
    <w:rsid w:val="00985ED9"/>
    <w:rsid w:val="00986151"/>
    <w:rsid w:val="00986F76"/>
    <w:rsid w:val="00987460"/>
    <w:rsid w:val="009877DD"/>
    <w:rsid w:val="00990911"/>
    <w:rsid w:val="009914CC"/>
    <w:rsid w:val="00993706"/>
    <w:rsid w:val="00994167"/>
    <w:rsid w:val="00996C3E"/>
    <w:rsid w:val="00997953"/>
    <w:rsid w:val="009A0F79"/>
    <w:rsid w:val="009A1C0F"/>
    <w:rsid w:val="009A284F"/>
    <w:rsid w:val="009A2B17"/>
    <w:rsid w:val="009A3D76"/>
    <w:rsid w:val="009A3E22"/>
    <w:rsid w:val="009A656D"/>
    <w:rsid w:val="009A66CB"/>
    <w:rsid w:val="009B195F"/>
    <w:rsid w:val="009B1A8B"/>
    <w:rsid w:val="009B278A"/>
    <w:rsid w:val="009B5911"/>
    <w:rsid w:val="009B6AAD"/>
    <w:rsid w:val="009C0AFF"/>
    <w:rsid w:val="009C14A3"/>
    <w:rsid w:val="009C1885"/>
    <w:rsid w:val="009C1BEB"/>
    <w:rsid w:val="009C1F70"/>
    <w:rsid w:val="009C260B"/>
    <w:rsid w:val="009C3C60"/>
    <w:rsid w:val="009C4A38"/>
    <w:rsid w:val="009C54A1"/>
    <w:rsid w:val="009C5EA6"/>
    <w:rsid w:val="009C6FF6"/>
    <w:rsid w:val="009C7D79"/>
    <w:rsid w:val="009D2D0A"/>
    <w:rsid w:val="009D3802"/>
    <w:rsid w:val="009D3BDA"/>
    <w:rsid w:val="009D5082"/>
    <w:rsid w:val="009E1A71"/>
    <w:rsid w:val="009E2028"/>
    <w:rsid w:val="009E25A5"/>
    <w:rsid w:val="009E2813"/>
    <w:rsid w:val="009E2949"/>
    <w:rsid w:val="009E35AB"/>
    <w:rsid w:val="009E372E"/>
    <w:rsid w:val="009E3BD5"/>
    <w:rsid w:val="009E42A7"/>
    <w:rsid w:val="009E58E5"/>
    <w:rsid w:val="009F0263"/>
    <w:rsid w:val="009F2455"/>
    <w:rsid w:val="009F473A"/>
    <w:rsid w:val="009F688B"/>
    <w:rsid w:val="00A00118"/>
    <w:rsid w:val="00A01EC2"/>
    <w:rsid w:val="00A05069"/>
    <w:rsid w:val="00A06BE3"/>
    <w:rsid w:val="00A07192"/>
    <w:rsid w:val="00A12F7D"/>
    <w:rsid w:val="00A204F8"/>
    <w:rsid w:val="00A20DEF"/>
    <w:rsid w:val="00A22261"/>
    <w:rsid w:val="00A22456"/>
    <w:rsid w:val="00A22DAD"/>
    <w:rsid w:val="00A23DF2"/>
    <w:rsid w:val="00A23EAB"/>
    <w:rsid w:val="00A2526D"/>
    <w:rsid w:val="00A30F24"/>
    <w:rsid w:val="00A31B41"/>
    <w:rsid w:val="00A334BA"/>
    <w:rsid w:val="00A37C5E"/>
    <w:rsid w:val="00A406A5"/>
    <w:rsid w:val="00A41B17"/>
    <w:rsid w:val="00A41E03"/>
    <w:rsid w:val="00A4342C"/>
    <w:rsid w:val="00A43B99"/>
    <w:rsid w:val="00A43E67"/>
    <w:rsid w:val="00A449C6"/>
    <w:rsid w:val="00A44ADC"/>
    <w:rsid w:val="00A4737C"/>
    <w:rsid w:val="00A5214E"/>
    <w:rsid w:val="00A52A34"/>
    <w:rsid w:val="00A54AB4"/>
    <w:rsid w:val="00A5670E"/>
    <w:rsid w:val="00A57790"/>
    <w:rsid w:val="00A57BD8"/>
    <w:rsid w:val="00A57FE4"/>
    <w:rsid w:val="00A60B6C"/>
    <w:rsid w:val="00A6133A"/>
    <w:rsid w:val="00A6137F"/>
    <w:rsid w:val="00A613D1"/>
    <w:rsid w:val="00A61AA7"/>
    <w:rsid w:val="00A632B2"/>
    <w:rsid w:val="00A64408"/>
    <w:rsid w:val="00A651BA"/>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217"/>
    <w:rsid w:val="00A8538B"/>
    <w:rsid w:val="00A85627"/>
    <w:rsid w:val="00A87CDA"/>
    <w:rsid w:val="00A90190"/>
    <w:rsid w:val="00A9034C"/>
    <w:rsid w:val="00A90399"/>
    <w:rsid w:val="00A932BD"/>
    <w:rsid w:val="00A93898"/>
    <w:rsid w:val="00A9669D"/>
    <w:rsid w:val="00A96A46"/>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27B1"/>
    <w:rsid w:val="00AC2E76"/>
    <w:rsid w:val="00AC3AFC"/>
    <w:rsid w:val="00AC5EFF"/>
    <w:rsid w:val="00AC6490"/>
    <w:rsid w:val="00AD2F7C"/>
    <w:rsid w:val="00AD3C9D"/>
    <w:rsid w:val="00AD558F"/>
    <w:rsid w:val="00AD6824"/>
    <w:rsid w:val="00AD70BB"/>
    <w:rsid w:val="00AD76E6"/>
    <w:rsid w:val="00AD7DFB"/>
    <w:rsid w:val="00AE09AD"/>
    <w:rsid w:val="00AE1240"/>
    <w:rsid w:val="00AE21AF"/>
    <w:rsid w:val="00AE28D7"/>
    <w:rsid w:val="00AE32CA"/>
    <w:rsid w:val="00AE3E98"/>
    <w:rsid w:val="00AE5595"/>
    <w:rsid w:val="00AE5B7C"/>
    <w:rsid w:val="00AF1B1B"/>
    <w:rsid w:val="00AF20F1"/>
    <w:rsid w:val="00AF4A90"/>
    <w:rsid w:val="00AF5685"/>
    <w:rsid w:val="00AF5DF9"/>
    <w:rsid w:val="00AF6BC2"/>
    <w:rsid w:val="00AF7640"/>
    <w:rsid w:val="00AF7A8A"/>
    <w:rsid w:val="00B00DE1"/>
    <w:rsid w:val="00B02D71"/>
    <w:rsid w:val="00B048E7"/>
    <w:rsid w:val="00B04AF3"/>
    <w:rsid w:val="00B04C97"/>
    <w:rsid w:val="00B05B5D"/>
    <w:rsid w:val="00B07864"/>
    <w:rsid w:val="00B07C02"/>
    <w:rsid w:val="00B11217"/>
    <w:rsid w:val="00B1145F"/>
    <w:rsid w:val="00B1259E"/>
    <w:rsid w:val="00B143DA"/>
    <w:rsid w:val="00B16B8B"/>
    <w:rsid w:val="00B16F44"/>
    <w:rsid w:val="00B20201"/>
    <w:rsid w:val="00B21041"/>
    <w:rsid w:val="00B21220"/>
    <w:rsid w:val="00B2164A"/>
    <w:rsid w:val="00B21B27"/>
    <w:rsid w:val="00B21E1B"/>
    <w:rsid w:val="00B21F56"/>
    <w:rsid w:val="00B22C3C"/>
    <w:rsid w:val="00B22F8D"/>
    <w:rsid w:val="00B23EC8"/>
    <w:rsid w:val="00B23FCC"/>
    <w:rsid w:val="00B256BC"/>
    <w:rsid w:val="00B305B0"/>
    <w:rsid w:val="00B3313C"/>
    <w:rsid w:val="00B34884"/>
    <w:rsid w:val="00B3743C"/>
    <w:rsid w:val="00B3759B"/>
    <w:rsid w:val="00B37D0A"/>
    <w:rsid w:val="00B40363"/>
    <w:rsid w:val="00B40B33"/>
    <w:rsid w:val="00B411FF"/>
    <w:rsid w:val="00B42BA2"/>
    <w:rsid w:val="00B43BB4"/>
    <w:rsid w:val="00B44182"/>
    <w:rsid w:val="00B4685E"/>
    <w:rsid w:val="00B46889"/>
    <w:rsid w:val="00B50C47"/>
    <w:rsid w:val="00B52059"/>
    <w:rsid w:val="00B530BB"/>
    <w:rsid w:val="00B53297"/>
    <w:rsid w:val="00B5375C"/>
    <w:rsid w:val="00B53859"/>
    <w:rsid w:val="00B55E73"/>
    <w:rsid w:val="00B56A76"/>
    <w:rsid w:val="00B6066A"/>
    <w:rsid w:val="00B60E7A"/>
    <w:rsid w:val="00B6180B"/>
    <w:rsid w:val="00B622FA"/>
    <w:rsid w:val="00B6284C"/>
    <w:rsid w:val="00B63602"/>
    <w:rsid w:val="00B64231"/>
    <w:rsid w:val="00B64F94"/>
    <w:rsid w:val="00B6523D"/>
    <w:rsid w:val="00B65713"/>
    <w:rsid w:val="00B65D70"/>
    <w:rsid w:val="00B66786"/>
    <w:rsid w:val="00B718A8"/>
    <w:rsid w:val="00B7205A"/>
    <w:rsid w:val="00B72F82"/>
    <w:rsid w:val="00B736B9"/>
    <w:rsid w:val="00B739BB"/>
    <w:rsid w:val="00B765DD"/>
    <w:rsid w:val="00B802EF"/>
    <w:rsid w:val="00B8382F"/>
    <w:rsid w:val="00B83C57"/>
    <w:rsid w:val="00B842C8"/>
    <w:rsid w:val="00B8528C"/>
    <w:rsid w:val="00B852FB"/>
    <w:rsid w:val="00B8545D"/>
    <w:rsid w:val="00B86104"/>
    <w:rsid w:val="00B86703"/>
    <w:rsid w:val="00B8683B"/>
    <w:rsid w:val="00B86F1D"/>
    <w:rsid w:val="00B86F4B"/>
    <w:rsid w:val="00B90581"/>
    <w:rsid w:val="00B90B4B"/>
    <w:rsid w:val="00B9111A"/>
    <w:rsid w:val="00B92A37"/>
    <w:rsid w:val="00B94118"/>
    <w:rsid w:val="00B941FC"/>
    <w:rsid w:val="00B9437F"/>
    <w:rsid w:val="00B94EF9"/>
    <w:rsid w:val="00B96028"/>
    <w:rsid w:val="00B97398"/>
    <w:rsid w:val="00BA02D6"/>
    <w:rsid w:val="00BA0693"/>
    <w:rsid w:val="00BA1D8E"/>
    <w:rsid w:val="00BA2DC9"/>
    <w:rsid w:val="00BB14D1"/>
    <w:rsid w:val="00BB3801"/>
    <w:rsid w:val="00BB4613"/>
    <w:rsid w:val="00BB555C"/>
    <w:rsid w:val="00BB5BD6"/>
    <w:rsid w:val="00BB63F6"/>
    <w:rsid w:val="00BB7146"/>
    <w:rsid w:val="00BC373E"/>
    <w:rsid w:val="00BC485D"/>
    <w:rsid w:val="00BC50F5"/>
    <w:rsid w:val="00BC5C8E"/>
    <w:rsid w:val="00BD0298"/>
    <w:rsid w:val="00BD15F9"/>
    <w:rsid w:val="00BD1E83"/>
    <w:rsid w:val="00BD2017"/>
    <w:rsid w:val="00BD318C"/>
    <w:rsid w:val="00BD358F"/>
    <w:rsid w:val="00BD3F4C"/>
    <w:rsid w:val="00BD55C4"/>
    <w:rsid w:val="00BD5D6C"/>
    <w:rsid w:val="00BD5E53"/>
    <w:rsid w:val="00BD6D0B"/>
    <w:rsid w:val="00BE0328"/>
    <w:rsid w:val="00BE3971"/>
    <w:rsid w:val="00BE40FF"/>
    <w:rsid w:val="00BE6F4C"/>
    <w:rsid w:val="00BE73E8"/>
    <w:rsid w:val="00BE74F7"/>
    <w:rsid w:val="00BE779C"/>
    <w:rsid w:val="00BF1D2A"/>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3EE8"/>
    <w:rsid w:val="00C24419"/>
    <w:rsid w:val="00C25AFF"/>
    <w:rsid w:val="00C267C9"/>
    <w:rsid w:val="00C277E3"/>
    <w:rsid w:val="00C27CEC"/>
    <w:rsid w:val="00C32872"/>
    <w:rsid w:val="00C32AE0"/>
    <w:rsid w:val="00C33C73"/>
    <w:rsid w:val="00C34B9F"/>
    <w:rsid w:val="00C35C21"/>
    <w:rsid w:val="00C3643F"/>
    <w:rsid w:val="00C36FBE"/>
    <w:rsid w:val="00C373BE"/>
    <w:rsid w:val="00C40EC3"/>
    <w:rsid w:val="00C40FB9"/>
    <w:rsid w:val="00C4217E"/>
    <w:rsid w:val="00C442A6"/>
    <w:rsid w:val="00C50319"/>
    <w:rsid w:val="00C52DD2"/>
    <w:rsid w:val="00C535AC"/>
    <w:rsid w:val="00C54C91"/>
    <w:rsid w:val="00C570AF"/>
    <w:rsid w:val="00C5722A"/>
    <w:rsid w:val="00C5749E"/>
    <w:rsid w:val="00C57BFF"/>
    <w:rsid w:val="00C622A6"/>
    <w:rsid w:val="00C6427F"/>
    <w:rsid w:val="00C6622B"/>
    <w:rsid w:val="00C66EE2"/>
    <w:rsid w:val="00C673A6"/>
    <w:rsid w:val="00C70979"/>
    <w:rsid w:val="00C70B7E"/>
    <w:rsid w:val="00C71236"/>
    <w:rsid w:val="00C71722"/>
    <w:rsid w:val="00C74072"/>
    <w:rsid w:val="00C7538D"/>
    <w:rsid w:val="00C77CBD"/>
    <w:rsid w:val="00C77D57"/>
    <w:rsid w:val="00C81258"/>
    <w:rsid w:val="00C82832"/>
    <w:rsid w:val="00C82DB4"/>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5ACA"/>
    <w:rsid w:val="00C960CF"/>
    <w:rsid w:val="00C9729F"/>
    <w:rsid w:val="00C9790A"/>
    <w:rsid w:val="00CA11FB"/>
    <w:rsid w:val="00CA1F25"/>
    <w:rsid w:val="00CA2027"/>
    <w:rsid w:val="00CA2394"/>
    <w:rsid w:val="00CA4C44"/>
    <w:rsid w:val="00CA50A3"/>
    <w:rsid w:val="00CA543A"/>
    <w:rsid w:val="00CA5BBB"/>
    <w:rsid w:val="00CA6082"/>
    <w:rsid w:val="00CA7AEF"/>
    <w:rsid w:val="00CA7CA9"/>
    <w:rsid w:val="00CB09B1"/>
    <w:rsid w:val="00CB1740"/>
    <w:rsid w:val="00CB27A7"/>
    <w:rsid w:val="00CB3073"/>
    <w:rsid w:val="00CB670F"/>
    <w:rsid w:val="00CC2818"/>
    <w:rsid w:val="00CC3540"/>
    <w:rsid w:val="00CC477D"/>
    <w:rsid w:val="00CC5353"/>
    <w:rsid w:val="00CC5F3F"/>
    <w:rsid w:val="00CC717E"/>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3230"/>
    <w:rsid w:val="00CE64F0"/>
    <w:rsid w:val="00CF07A5"/>
    <w:rsid w:val="00CF092F"/>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3E42"/>
    <w:rsid w:val="00D148A9"/>
    <w:rsid w:val="00D157B7"/>
    <w:rsid w:val="00D160E1"/>
    <w:rsid w:val="00D160EF"/>
    <w:rsid w:val="00D17DD0"/>
    <w:rsid w:val="00D204CA"/>
    <w:rsid w:val="00D2218E"/>
    <w:rsid w:val="00D22739"/>
    <w:rsid w:val="00D241A4"/>
    <w:rsid w:val="00D246C2"/>
    <w:rsid w:val="00D24B2A"/>
    <w:rsid w:val="00D25C82"/>
    <w:rsid w:val="00D27608"/>
    <w:rsid w:val="00D30600"/>
    <w:rsid w:val="00D32087"/>
    <w:rsid w:val="00D322BC"/>
    <w:rsid w:val="00D3541D"/>
    <w:rsid w:val="00D370A8"/>
    <w:rsid w:val="00D37B8E"/>
    <w:rsid w:val="00D41480"/>
    <w:rsid w:val="00D415B7"/>
    <w:rsid w:val="00D4164C"/>
    <w:rsid w:val="00D4298A"/>
    <w:rsid w:val="00D42EA7"/>
    <w:rsid w:val="00D44208"/>
    <w:rsid w:val="00D4442C"/>
    <w:rsid w:val="00D44A42"/>
    <w:rsid w:val="00D45D61"/>
    <w:rsid w:val="00D472F0"/>
    <w:rsid w:val="00D50CDE"/>
    <w:rsid w:val="00D50D14"/>
    <w:rsid w:val="00D51954"/>
    <w:rsid w:val="00D5279B"/>
    <w:rsid w:val="00D52D6B"/>
    <w:rsid w:val="00D54321"/>
    <w:rsid w:val="00D54636"/>
    <w:rsid w:val="00D547CD"/>
    <w:rsid w:val="00D54FB9"/>
    <w:rsid w:val="00D56132"/>
    <w:rsid w:val="00D6202B"/>
    <w:rsid w:val="00D62ABC"/>
    <w:rsid w:val="00D62BA6"/>
    <w:rsid w:val="00D63113"/>
    <w:rsid w:val="00D633BE"/>
    <w:rsid w:val="00D670EE"/>
    <w:rsid w:val="00D705C7"/>
    <w:rsid w:val="00D70DF4"/>
    <w:rsid w:val="00D712DF"/>
    <w:rsid w:val="00D72C0C"/>
    <w:rsid w:val="00D743A6"/>
    <w:rsid w:val="00D75347"/>
    <w:rsid w:val="00D75A0F"/>
    <w:rsid w:val="00D76AD7"/>
    <w:rsid w:val="00D77616"/>
    <w:rsid w:val="00D820D3"/>
    <w:rsid w:val="00D82765"/>
    <w:rsid w:val="00D82E22"/>
    <w:rsid w:val="00D83E2D"/>
    <w:rsid w:val="00D86293"/>
    <w:rsid w:val="00D873EA"/>
    <w:rsid w:val="00D87E8F"/>
    <w:rsid w:val="00D9255F"/>
    <w:rsid w:val="00D92E5F"/>
    <w:rsid w:val="00D9353E"/>
    <w:rsid w:val="00D9390F"/>
    <w:rsid w:val="00D93C0C"/>
    <w:rsid w:val="00D9608C"/>
    <w:rsid w:val="00DA0893"/>
    <w:rsid w:val="00DA0EE7"/>
    <w:rsid w:val="00DA1579"/>
    <w:rsid w:val="00DA2A67"/>
    <w:rsid w:val="00DA2EA5"/>
    <w:rsid w:val="00DA32CE"/>
    <w:rsid w:val="00DA3509"/>
    <w:rsid w:val="00DA360B"/>
    <w:rsid w:val="00DA4667"/>
    <w:rsid w:val="00DB024C"/>
    <w:rsid w:val="00DB125B"/>
    <w:rsid w:val="00DB13B2"/>
    <w:rsid w:val="00DB2700"/>
    <w:rsid w:val="00DB2BAF"/>
    <w:rsid w:val="00DB4A5E"/>
    <w:rsid w:val="00DB65C6"/>
    <w:rsid w:val="00DB6E4F"/>
    <w:rsid w:val="00DC11E3"/>
    <w:rsid w:val="00DC4851"/>
    <w:rsid w:val="00DC5139"/>
    <w:rsid w:val="00DC5735"/>
    <w:rsid w:val="00DC687B"/>
    <w:rsid w:val="00DD0F6F"/>
    <w:rsid w:val="00DD1A4B"/>
    <w:rsid w:val="00DD223D"/>
    <w:rsid w:val="00DD2BF2"/>
    <w:rsid w:val="00DD2EB2"/>
    <w:rsid w:val="00DD5DDD"/>
    <w:rsid w:val="00DD65EE"/>
    <w:rsid w:val="00DD72A9"/>
    <w:rsid w:val="00DD7305"/>
    <w:rsid w:val="00DD7432"/>
    <w:rsid w:val="00DE03FC"/>
    <w:rsid w:val="00DE2EF3"/>
    <w:rsid w:val="00DE2F1D"/>
    <w:rsid w:val="00DE31C0"/>
    <w:rsid w:val="00DE4869"/>
    <w:rsid w:val="00DE4E97"/>
    <w:rsid w:val="00DE60EF"/>
    <w:rsid w:val="00DE6525"/>
    <w:rsid w:val="00DF02B0"/>
    <w:rsid w:val="00DF0C2D"/>
    <w:rsid w:val="00DF1C80"/>
    <w:rsid w:val="00DF2EE5"/>
    <w:rsid w:val="00DF3663"/>
    <w:rsid w:val="00DF4927"/>
    <w:rsid w:val="00DF6A45"/>
    <w:rsid w:val="00DF6A64"/>
    <w:rsid w:val="00E009C3"/>
    <w:rsid w:val="00E012D7"/>
    <w:rsid w:val="00E01F92"/>
    <w:rsid w:val="00E02986"/>
    <w:rsid w:val="00E02F21"/>
    <w:rsid w:val="00E03665"/>
    <w:rsid w:val="00E03D45"/>
    <w:rsid w:val="00E03D9F"/>
    <w:rsid w:val="00E049A1"/>
    <w:rsid w:val="00E05F03"/>
    <w:rsid w:val="00E05F3A"/>
    <w:rsid w:val="00E0686B"/>
    <w:rsid w:val="00E1000A"/>
    <w:rsid w:val="00E122D5"/>
    <w:rsid w:val="00E12D90"/>
    <w:rsid w:val="00E13273"/>
    <w:rsid w:val="00E1337D"/>
    <w:rsid w:val="00E1385D"/>
    <w:rsid w:val="00E14418"/>
    <w:rsid w:val="00E14FF7"/>
    <w:rsid w:val="00E15015"/>
    <w:rsid w:val="00E15F1E"/>
    <w:rsid w:val="00E167C9"/>
    <w:rsid w:val="00E17CF3"/>
    <w:rsid w:val="00E17EA6"/>
    <w:rsid w:val="00E2271E"/>
    <w:rsid w:val="00E256F9"/>
    <w:rsid w:val="00E30ACC"/>
    <w:rsid w:val="00E30C75"/>
    <w:rsid w:val="00E32531"/>
    <w:rsid w:val="00E348B3"/>
    <w:rsid w:val="00E35BBF"/>
    <w:rsid w:val="00E36548"/>
    <w:rsid w:val="00E403E0"/>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36F5"/>
    <w:rsid w:val="00E53D8A"/>
    <w:rsid w:val="00E57533"/>
    <w:rsid w:val="00E633B9"/>
    <w:rsid w:val="00E6373E"/>
    <w:rsid w:val="00E64237"/>
    <w:rsid w:val="00E6489A"/>
    <w:rsid w:val="00E64A82"/>
    <w:rsid w:val="00E67229"/>
    <w:rsid w:val="00E7277B"/>
    <w:rsid w:val="00E72FB5"/>
    <w:rsid w:val="00E73849"/>
    <w:rsid w:val="00E75240"/>
    <w:rsid w:val="00E757DA"/>
    <w:rsid w:val="00E812F1"/>
    <w:rsid w:val="00E817D9"/>
    <w:rsid w:val="00E832AF"/>
    <w:rsid w:val="00E83D26"/>
    <w:rsid w:val="00E848F0"/>
    <w:rsid w:val="00E87A4F"/>
    <w:rsid w:val="00E87EA9"/>
    <w:rsid w:val="00E90691"/>
    <w:rsid w:val="00E9143D"/>
    <w:rsid w:val="00E931A1"/>
    <w:rsid w:val="00E942FD"/>
    <w:rsid w:val="00E95770"/>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1669"/>
    <w:rsid w:val="00EB2712"/>
    <w:rsid w:val="00EB4107"/>
    <w:rsid w:val="00EB4B2B"/>
    <w:rsid w:val="00EB57EE"/>
    <w:rsid w:val="00EB68A5"/>
    <w:rsid w:val="00EB736E"/>
    <w:rsid w:val="00EC1723"/>
    <w:rsid w:val="00EC271F"/>
    <w:rsid w:val="00EC2CA4"/>
    <w:rsid w:val="00EC5F01"/>
    <w:rsid w:val="00EC638C"/>
    <w:rsid w:val="00EC678C"/>
    <w:rsid w:val="00EC71C5"/>
    <w:rsid w:val="00ED0CBA"/>
    <w:rsid w:val="00ED2876"/>
    <w:rsid w:val="00ED44A8"/>
    <w:rsid w:val="00ED4715"/>
    <w:rsid w:val="00ED783C"/>
    <w:rsid w:val="00EE109D"/>
    <w:rsid w:val="00EE1E0B"/>
    <w:rsid w:val="00EE2614"/>
    <w:rsid w:val="00EE2684"/>
    <w:rsid w:val="00EE40A0"/>
    <w:rsid w:val="00EE7F42"/>
    <w:rsid w:val="00EF0725"/>
    <w:rsid w:val="00EF19B5"/>
    <w:rsid w:val="00EF2204"/>
    <w:rsid w:val="00EF6F6E"/>
    <w:rsid w:val="00F005B4"/>
    <w:rsid w:val="00F02593"/>
    <w:rsid w:val="00F05738"/>
    <w:rsid w:val="00F0642A"/>
    <w:rsid w:val="00F07A67"/>
    <w:rsid w:val="00F10040"/>
    <w:rsid w:val="00F109E1"/>
    <w:rsid w:val="00F11417"/>
    <w:rsid w:val="00F148CE"/>
    <w:rsid w:val="00F14ACB"/>
    <w:rsid w:val="00F152D3"/>
    <w:rsid w:val="00F1538B"/>
    <w:rsid w:val="00F158EB"/>
    <w:rsid w:val="00F1622E"/>
    <w:rsid w:val="00F205C3"/>
    <w:rsid w:val="00F21C80"/>
    <w:rsid w:val="00F21EE1"/>
    <w:rsid w:val="00F23046"/>
    <w:rsid w:val="00F242FC"/>
    <w:rsid w:val="00F24EB5"/>
    <w:rsid w:val="00F26D6D"/>
    <w:rsid w:val="00F30CA3"/>
    <w:rsid w:val="00F31D5A"/>
    <w:rsid w:val="00F33E70"/>
    <w:rsid w:val="00F371B3"/>
    <w:rsid w:val="00F37A74"/>
    <w:rsid w:val="00F41119"/>
    <w:rsid w:val="00F41A21"/>
    <w:rsid w:val="00F41DF5"/>
    <w:rsid w:val="00F42164"/>
    <w:rsid w:val="00F423FA"/>
    <w:rsid w:val="00F42E1F"/>
    <w:rsid w:val="00F43A71"/>
    <w:rsid w:val="00F4407D"/>
    <w:rsid w:val="00F457A7"/>
    <w:rsid w:val="00F50D0A"/>
    <w:rsid w:val="00F524BD"/>
    <w:rsid w:val="00F525CA"/>
    <w:rsid w:val="00F52CBD"/>
    <w:rsid w:val="00F5475A"/>
    <w:rsid w:val="00F573D8"/>
    <w:rsid w:val="00F6060F"/>
    <w:rsid w:val="00F60D4F"/>
    <w:rsid w:val="00F60DA7"/>
    <w:rsid w:val="00F610B7"/>
    <w:rsid w:val="00F61A10"/>
    <w:rsid w:val="00F62DB8"/>
    <w:rsid w:val="00F64037"/>
    <w:rsid w:val="00F66A19"/>
    <w:rsid w:val="00F73196"/>
    <w:rsid w:val="00F745C2"/>
    <w:rsid w:val="00F75C78"/>
    <w:rsid w:val="00F76019"/>
    <w:rsid w:val="00F77E5B"/>
    <w:rsid w:val="00F80923"/>
    <w:rsid w:val="00F82263"/>
    <w:rsid w:val="00F82A8D"/>
    <w:rsid w:val="00F844B3"/>
    <w:rsid w:val="00F850FF"/>
    <w:rsid w:val="00F85BB2"/>
    <w:rsid w:val="00F86B7A"/>
    <w:rsid w:val="00F86F0D"/>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6BA"/>
    <w:rsid w:val="00FA4CDD"/>
    <w:rsid w:val="00FA6962"/>
    <w:rsid w:val="00FA7283"/>
    <w:rsid w:val="00FB0168"/>
    <w:rsid w:val="00FB03E0"/>
    <w:rsid w:val="00FB0FA2"/>
    <w:rsid w:val="00FB3E29"/>
    <w:rsid w:val="00FB429E"/>
    <w:rsid w:val="00FB5021"/>
    <w:rsid w:val="00FB5D8D"/>
    <w:rsid w:val="00FB65FD"/>
    <w:rsid w:val="00FB6863"/>
    <w:rsid w:val="00FC039B"/>
    <w:rsid w:val="00FC087C"/>
    <w:rsid w:val="00FC1693"/>
    <w:rsid w:val="00FC1B9E"/>
    <w:rsid w:val="00FC2696"/>
    <w:rsid w:val="00FC2B8A"/>
    <w:rsid w:val="00FC3085"/>
    <w:rsid w:val="00FC3100"/>
    <w:rsid w:val="00FC6E92"/>
    <w:rsid w:val="00FC7AD5"/>
    <w:rsid w:val="00FC7B6B"/>
    <w:rsid w:val="00FD0021"/>
    <w:rsid w:val="00FD09E7"/>
    <w:rsid w:val="00FD0C44"/>
    <w:rsid w:val="00FD0DEB"/>
    <w:rsid w:val="00FD1EC4"/>
    <w:rsid w:val="00FD25A2"/>
    <w:rsid w:val="00FD26DD"/>
    <w:rsid w:val="00FD28E4"/>
    <w:rsid w:val="00FD40D7"/>
    <w:rsid w:val="00FD42A0"/>
    <w:rsid w:val="00FD7D0F"/>
    <w:rsid w:val="00FD7F96"/>
    <w:rsid w:val="00FE037B"/>
    <w:rsid w:val="00FE0D21"/>
    <w:rsid w:val="00FE1B6B"/>
    <w:rsid w:val="00FE1C26"/>
    <w:rsid w:val="00FE3AAE"/>
    <w:rsid w:val="00FE5D8C"/>
    <w:rsid w:val="00FF2022"/>
    <w:rsid w:val="00FF20C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1105765">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5221850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eaadhsy.gr/"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3.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35705</Words>
  <Characters>203519</Characters>
  <Application>Microsoft Office Word</Application>
  <DocSecurity>0</DocSecurity>
  <Lines>1695</Lines>
  <Paragraphs>477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238747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2023-10-05T08:56:00Z</dcterms:created>
  <dcterms:modified xsi:type="dcterms:W3CDTF">2023-10-09T12:21:00Z</dcterms:modified>
</cp:coreProperties>
</file>